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E8B39" w14:textId="77777777" w:rsidR="00B82FED" w:rsidRPr="005155E3" w:rsidRDefault="00B82FED" w:rsidP="00B82FED">
      <w:pPr>
        <w:pStyle w:val="Heading1"/>
        <w:numPr>
          <w:ilvl w:val="0"/>
          <w:numId w:val="0"/>
        </w:numPr>
        <w:adjustRightInd w:val="0"/>
        <w:snapToGrid w:val="0"/>
        <w:spacing w:before="0"/>
        <w:jc w:val="center"/>
        <w:rPr>
          <w:rFonts w:asciiTheme="minorHAnsi" w:hAnsiTheme="minorHAnsi" w:cstheme="minorHAnsi"/>
          <w:sz w:val="24"/>
          <w:szCs w:val="24"/>
          <w:lang w:val="en-NZ"/>
        </w:rPr>
      </w:pPr>
      <w:r w:rsidRPr="005155E3">
        <w:rPr>
          <w:rFonts w:asciiTheme="minorHAnsi" w:hAnsiTheme="minorHAnsi" w:cstheme="minorHAnsi"/>
          <w:noProof/>
          <w:sz w:val="24"/>
          <w:szCs w:val="24"/>
        </w:rPr>
        <w:drawing>
          <wp:inline distT="0" distB="0" distL="0" distR="0" wp14:anchorId="4F26E3FF" wp14:editId="22057C50">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1A0FF47C" w14:textId="77777777" w:rsidR="00B82FED" w:rsidRPr="005155E3" w:rsidRDefault="00B82FED" w:rsidP="00B82FED">
      <w:pPr>
        <w:adjustRightInd w:val="0"/>
        <w:snapToGrid w:val="0"/>
        <w:spacing w:after="0" w:line="240" w:lineRule="auto"/>
        <w:jc w:val="center"/>
        <w:rPr>
          <w:rFonts w:cstheme="minorHAnsi"/>
          <w:b/>
          <w:sz w:val="24"/>
          <w:szCs w:val="24"/>
          <w:lang w:val="en-NZ"/>
        </w:rPr>
      </w:pPr>
      <w:r w:rsidRPr="005155E3">
        <w:rPr>
          <w:rFonts w:cstheme="minorHAnsi"/>
          <w:b/>
          <w:sz w:val="24"/>
          <w:szCs w:val="24"/>
          <w:lang w:val="en-NZ"/>
        </w:rPr>
        <w:t xml:space="preserve">NORTHERN COMMITTEE </w:t>
      </w:r>
    </w:p>
    <w:p w14:paraId="7122E64D" w14:textId="77777777" w:rsidR="00B82FED" w:rsidRPr="005155E3" w:rsidRDefault="00B82FED" w:rsidP="00B82FED">
      <w:pPr>
        <w:adjustRightInd w:val="0"/>
        <w:snapToGrid w:val="0"/>
        <w:spacing w:after="0" w:line="240" w:lineRule="auto"/>
        <w:jc w:val="center"/>
        <w:rPr>
          <w:rFonts w:cstheme="minorHAnsi"/>
          <w:b/>
          <w:sz w:val="24"/>
          <w:szCs w:val="24"/>
          <w:lang w:val="en-NZ"/>
        </w:rPr>
      </w:pPr>
      <w:r w:rsidRPr="005155E3">
        <w:rPr>
          <w:rFonts w:cstheme="minorHAnsi"/>
          <w:b/>
          <w:sz w:val="24"/>
          <w:szCs w:val="24"/>
          <w:lang w:val="en-NZ" w:eastAsia="ko-KR"/>
        </w:rPr>
        <w:t>Twentieth</w:t>
      </w:r>
      <w:r w:rsidRPr="005155E3">
        <w:rPr>
          <w:rFonts w:cstheme="minorHAnsi"/>
          <w:b/>
          <w:sz w:val="24"/>
          <w:szCs w:val="24"/>
          <w:lang w:val="en-NZ"/>
        </w:rPr>
        <w:t xml:space="preserve"> Regular Session</w:t>
      </w:r>
    </w:p>
    <w:p w14:paraId="62EA0D15" w14:textId="77777777" w:rsidR="00B82FED" w:rsidRPr="005155E3" w:rsidRDefault="00B82FED" w:rsidP="00B82FED">
      <w:pPr>
        <w:adjustRightInd w:val="0"/>
        <w:snapToGrid w:val="0"/>
        <w:spacing w:after="0" w:line="240" w:lineRule="auto"/>
        <w:jc w:val="center"/>
        <w:rPr>
          <w:rFonts w:cstheme="minorHAnsi"/>
          <w:sz w:val="24"/>
          <w:szCs w:val="24"/>
          <w:lang w:val="en-NZ" w:eastAsia="ko-KR"/>
        </w:rPr>
      </w:pPr>
    </w:p>
    <w:p w14:paraId="4804DB3C" w14:textId="77777777" w:rsidR="00B82FED" w:rsidRPr="005155E3" w:rsidRDefault="00B82FED" w:rsidP="00B82FED">
      <w:pPr>
        <w:adjustRightInd w:val="0"/>
        <w:snapToGrid w:val="0"/>
        <w:spacing w:after="0" w:line="240" w:lineRule="auto"/>
        <w:jc w:val="center"/>
        <w:rPr>
          <w:rFonts w:cstheme="minorHAnsi"/>
          <w:sz w:val="24"/>
          <w:szCs w:val="24"/>
          <w:lang w:val="en-NZ"/>
        </w:rPr>
      </w:pPr>
      <w:r w:rsidRPr="005155E3">
        <w:rPr>
          <w:rFonts w:cstheme="minorHAnsi"/>
          <w:sz w:val="24"/>
          <w:szCs w:val="24"/>
          <w:lang w:val="en-NZ" w:eastAsia="ko-KR"/>
        </w:rPr>
        <w:t>15</w:t>
      </w:r>
      <w:r w:rsidRPr="005155E3">
        <w:rPr>
          <w:rFonts w:cstheme="minorHAnsi"/>
          <w:sz w:val="24"/>
          <w:szCs w:val="24"/>
          <w:lang w:val="en-NZ"/>
        </w:rPr>
        <w:t xml:space="preserve"> –</w:t>
      </w:r>
      <w:r w:rsidRPr="005155E3">
        <w:rPr>
          <w:rFonts w:cstheme="minorHAnsi"/>
          <w:sz w:val="24"/>
          <w:szCs w:val="24"/>
          <w:lang w:val="en-NZ" w:eastAsia="ko-KR"/>
        </w:rPr>
        <w:t xml:space="preserve"> 16</w:t>
      </w:r>
      <w:r w:rsidRPr="005155E3">
        <w:rPr>
          <w:rFonts w:cstheme="minorHAnsi"/>
          <w:sz w:val="24"/>
          <w:szCs w:val="24"/>
          <w:lang w:val="en-NZ"/>
        </w:rPr>
        <w:t xml:space="preserve"> July 2024</w:t>
      </w:r>
    </w:p>
    <w:p w14:paraId="7D5B6941" w14:textId="77777777" w:rsidR="00B82FED" w:rsidRPr="005155E3" w:rsidRDefault="00B82FED" w:rsidP="00B82FED">
      <w:pPr>
        <w:adjustRightInd w:val="0"/>
        <w:snapToGrid w:val="0"/>
        <w:spacing w:after="0" w:line="240" w:lineRule="auto"/>
        <w:jc w:val="center"/>
        <w:rPr>
          <w:rFonts w:cstheme="minorHAnsi"/>
          <w:sz w:val="24"/>
          <w:szCs w:val="24"/>
          <w:lang w:val="en-NZ" w:eastAsia="ko-KR"/>
        </w:rPr>
      </w:pPr>
      <w:r w:rsidRPr="005155E3">
        <w:rPr>
          <w:rFonts w:cstheme="minorHAnsi"/>
          <w:sz w:val="24"/>
          <w:szCs w:val="24"/>
          <w:lang w:val="en-NZ" w:eastAsia="ko-KR"/>
        </w:rPr>
        <w:t>Kushiro, Japan (Hybrid)</w:t>
      </w:r>
    </w:p>
    <w:p w14:paraId="36E1E85C" w14:textId="77777777" w:rsidR="00B82FED" w:rsidRPr="00474C16" w:rsidRDefault="00B82FED" w:rsidP="00B82FED">
      <w:pPr>
        <w:pStyle w:val="BodyText"/>
        <w:pBdr>
          <w:top w:val="single" w:sz="18" w:space="1" w:color="auto"/>
          <w:bottom w:val="single" w:sz="18" w:space="1" w:color="auto"/>
        </w:pBdr>
        <w:adjustRightInd w:val="0"/>
        <w:snapToGrid w:val="0"/>
        <w:rPr>
          <w:rFonts w:asciiTheme="minorHAnsi" w:eastAsia="MS Mincho" w:hAnsiTheme="minorHAnsi" w:cstheme="minorHAnsi"/>
          <w:b/>
          <w:caps/>
          <w:sz w:val="22"/>
          <w:szCs w:val="22"/>
          <w:lang w:val="en-NZ" w:eastAsia="ja-JP"/>
        </w:rPr>
      </w:pPr>
      <w:r w:rsidRPr="00474C16">
        <w:rPr>
          <w:rFonts w:asciiTheme="minorHAnsi" w:eastAsia="MS Mincho" w:hAnsiTheme="minorHAnsi" w:cstheme="minorHAnsi"/>
          <w:b/>
          <w:caps/>
          <w:sz w:val="22"/>
          <w:szCs w:val="22"/>
          <w:lang w:val="en-NZ" w:eastAsia="ja-JP"/>
        </w:rPr>
        <w:t>Compiled information on Pacific bluefin tuna</w:t>
      </w:r>
    </w:p>
    <w:p w14:paraId="139BF41B" w14:textId="77777777" w:rsidR="00B82FED" w:rsidRPr="005155E3" w:rsidRDefault="00B82FED" w:rsidP="00B82FED">
      <w:pPr>
        <w:pStyle w:val="BodyText"/>
        <w:pBdr>
          <w:top w:val="single" w:sz="18" w:space="1" w:color="auto"/>
          <w:bottom w:val="single" w:sz="18" w:space="1" w:color="auto"/>
        </w:pBdr>
        <w:adjustRightInd w:val="0"/>
        <w:snapToGrid w:val="0"/>
        <w:rPr>
          <w:rFonts w:asciiTheme="minorHAnsi" w:eastAsiaTheme="minorEastAsia" w:hAnsiTheme="minorHAnsi" w:cstheme="minorHAnsi"/>
          <w:bCs/>
          <w:lang w:val="en-NZ" w:eastAsia="ko-KR"/>
        </w:rPr>
      </w:pPr>
      <w:r w:rsidRPr="00474C16">
        <w:rPr>
          <w:rFonts w:asciiTheme="minorHAnsi" w:eastAsiaTheme="minorEastAsia" w:hAnsiTheme="minorHAnsi" w:cstheme="minorHAnsi"/>
          <w:b/>
          <w:caps/>
          <w:sz w:val="22"/>
          <w:szCs w:val="22"/>
          <w:lang w:val="en-NZ" w:eastAsia="ko-KR"/>
        </w:rPr>
        <w:t xml:space="preserve">(fishing </w:t>
      </w:r>
      <w:r w:rsidRPr="00474C16">
        <w:rPr>
          <w:rFonts w:asciiTheme="minorHAnsi" w:eastAsia="MS Mincho" w:hAnsiTheme="minorHAnsi" w:cstheme="minorHAnsi"/>
          <w:b/>
          <w:caps/>
          <w:sz w:val="22"/>
          <w:szCs w:val="22"/>
          <w:lang w:val="en-NZ" w:eastAsia="ja-JP"/>
        </w:rPr>
        <w:t>effort and catch in the WCPO)</w:t>
      </w:r>
    </w:p>
    <w:p w14:paraId="60F06BC0" w14:textId="39CC0629" w:rsidR="00B82FED" w:rsidRPr="00AA7090" w:rsidRDefault="00B82FED" w:rsidP="00B82FED">
      <w:pPr>
        <w:adjustRightInd w:val="0"/>
        <w:snapToGrid w:val="0"/>
        <w:spacing w:after="0" w:line="240" w:lineRule="auto"/>
        <w:jc w:val="right"/>
        <w:rPr>
          <w:rFonts w:cstheme="minorHAnsi"/>
          <w:b/>
          <w:lang w:val="en-NZ" w:eastAsia="ko-KR"/>
        </w:rPr>
      </w:pPr>
      <w:r w:rsidRPr="00AA7090">
        <w:rPr>
          <w:rFonts w:eastAsia="MS Mincho" w:cstheme="minorHAnsi"/>
          <w:b/>
          <w:lang w:val="en-NZ"/>
        </w:rPr>
        <w:t>WCPFC-NC</w:t>
      </w:r>
      <w:r w:rsidRPr="00AA7090">
        <w:rPr>
          <w:rFonts w:cstheme="minorHAnsi"/>
          <w:b/>
          <w:lang w:val="en-NZ" w:eastAsia="ko-KR"/>
        </w:rPr>
        <w:t>20</w:t>
      </w:r>
      <w:r w:rsidRPr="00AA7090">
        <w:rPr>
          <w:rFonts w:eastAsia="MS Mincho" w:cstheme="minorHAnsi"/>
          <w:b/>
          <w:lang w:val="en-NZ"/>
        </w:rPr>
        <w:t>-2024/</w:t>
      </w:r>
      <w:r w:rsidRPr="00AA7090">
        <w:rPr>
          <w:rFonts w:cstheme="minorHAnsi"/>
          <w:b/>
          <w:lang w:val="en-NZ" w:eastAsia="ko-KR"/>
        </w:rPr>
        <w:t>WP-0</w:t>
      </w:r>
      <w:r w:rsidRPr="00AA7090">
        <w:rPr>
          <w:rFonts w:cstheme="minorHAnsi" w:hint="eastAsia"/>
          <w:b/>
          <w:lang w:val="en-NZ" w:eastAsia="ko-KR"/>
        </w:rPr>
        <w:t>2</w:t>
      </w:r>
      <w:ins w:id="0" w:author="SungKwon Soh" w:date="2024-07-05T17:48:00Z" w16du:dateUtc="2024-07-05T06:48:00Z">
        <w:r w:rsidR="002A036F">
          <w:rPr>
            <w:rFonts w:cstheme="minorHAnsi"/>
            <w:b/>
            <w:lang w:val="en-NZ" w:eastAsia="ko-KR"/>
          </w:rPr>
          <w:t xml:space="preserve"> (Rev.01)</w:t>
        </w:r>
      </w:ins>
    </w:p>
    <w:p w14:paraId="02628A95" w14:textId="4E703145" w:rsidR="00B82FED" w:rsidRPr="00AA7090" w:rsidRDefault="00B82FED" w:rsidP="00B82FED">
      <w:pPr>
        <w:adjustRightInd w:val="0"/>
        <w:snapToGrid w:val="0"/>
        <w:spacing w:after="0" w:line="240" w:lineRule="auto"/>
        <w:jc w:val="right"/>
        <w:rPr>
          <w:rFonts w:cstheme="minorHAnsi"/>
          <w:b/>
          <w:lang w:val="en-NZ" w:eastAsia="ko-KR"/>
        </w:rPr>
      </w:pPr>
      <w:r w:rsidRPr="00AA7090">
        <w:rPr>
          <w:rFonts w:cstheme="minorHAnsi" w:hint="eastAsia"/>
          <w:b/>
          <w:lang w:val="en-NZ" w:eastAsia="ko-KR"/>
        </w:rPr>
        <w:t>(</w:t>
      </w:r>
      <w:r w:rsidRPr="00AA7090">
        <w:rPr>
          <w:rFonts w:eastAsia="MS Mincho" w:cstheme="minorHAnsi"/>
          <w:b/>
          <w:lang w:val="en-NZ"/>
        </w:rPr>
        <w:t>IATTC-NC-JWG09-2024/</w:t>
      </w:r>
      <w:r w:rsidRPr="00AA7090">
        <w:rPr>
          <w:rFonts w:cstheme="minorHAnsi"/>
          <w:b/>
          <w:lang w:val="en-NZ" w:eastAsia="ko-KR"/>
        </w:rPr>
        <w:t>WP-01</w:t>
      </w:r>
      <w:ins w:id="1" w:author="SungKwon Soh" w:date="2024-07-05T17:48:00Z" w16du:dateUtc="2024-07-05T06:48:00Z">
        <w:r w:rsidR="002A036F">
          <w:rPr>
            <w:rFonts w:cstheme="minorHAnsi"/>
            <w:b/>
            <w:lang w:val="en-NZ" w:eastAsia="ko-KR"/>
          </w:rPr>
          <w:t xml:space="preserve"> Rev.01</w:t>
        </w:r>
      </w:ins>
      <w:r w:rsidRPr="00AA7090">
        <w:rPr>
          <w:rFonts w:cstheme="minorHAnsi" w:hint="eastAsia"/>
          <w:b/>
          <w:lang w:val="en-NZ" w:eastAsia="ko-KR"/>
        </w:rPr>
        <w:t>)</w:t>
      </w:r>
    </w:p>
    <w:p w14:paraId="196B23D6" w14:textId="77777777" w:rsidR="00B82FED" w:rsidRDefault="00B82FED" w:rsidP="00B82FED">
      <w:pPr>
        <w:adjustRightInd w:val="0"/>
        <w:snapToGrid w:val="0"/>
        <w:spacing w:after="0" w:line="240" w:lineRule="auto"/>
        <w:jc w:val="center"/>
        <w:rPr>
          <w:rFonts w:cstheme="minorHAnsi"/>
          <w:b/>
          <w:lang w:eastAsia="ko-KR"/>
        </w:rPr>
      </w:pPr>
    </w:p>
    <w:p w14:paraId="3E4A9AF1" w14:textId="77777777" w:rsidR="00B82FED" w:rsidRDefault="00B82FED" w:rsidP="00B82FED">
      <w:pPr>
        <w:adjustRightInd w:val="0"/>
        <w:snapToGrid w:val="0"/>
        <w:spacing w:after="0" w:line="240" w:lineRule="auto"/>
        <w:jc w:val="center"/>
        <w:rPr>
          <w:rFonts w:cstheme="minorHAnsi"/>
          <w:b/>
          <w:lang w:eastAsia="ko-KR"/>
        </w:rPr>
      </w:pPr>
      <w:r w:rsidRPr="00474C16">
        <w:rPr>
          <w:rFonts w:cstheme="minorHAnsi"/>
          <w:b/>
          <w:lang w:eastAsia="ko-KR"/>
        </w:rPr>
        <w:t>Secretariat</w:t>
      </w:r>
    </w:p>
    <w:p w14:paraId="4BC2C2B2" w14:textId="77777777" w:rsidR="00B82FED" w:rsidRDefault="00B82FED" w:rsidP="00B82FED">
      <w:pPr>
        <w:adjustRightInd w:val="0"/>
        <w:snapToGrid w:val="0"/>
        <w:spacing w:after="0" w:line="240" w:lineRule="auto"/>
        <w:jc w:val="center"/>
        <w:rPr>
          <w:rFonts w:cstheme="minorHAnsi"/>
          <w:b/>
          <w:lang w:eastAsia="ko-KR"/>
        </w:rPr>
      </w:pPr>
    </w:p>
    <w:p w14:paraId="0644D119" w14:textId="77777777" w:rsidR="00AA720B" w:rsidRPr="00474C16" w:rsidRDefault="00AA720B" w:rsidP="00EB4829">
      <w:pPr>
        <w:adjustRightInd w:val="0"/>
        <w:snapToGrid w:val="0"/>
        <w:spacing w:after="0" w:line="240" w:lineRule="auto"/>
        <w:rPr>
          <w:rFonts w:cstheme="minorHAnsi"/>
          <w:b/>
          <w:lang w:eastAsia="ko-KR"/>
        </w:rPr>
      </w:pPr>
    </w:p>
    <w:p w14:paraId="19165D63" w14:textId="2B00DB06" w:rsidR="001A6756" w:rsidRPr="00474C16" w:rsidRDefault="00F47629" w:rsidP="00EB4829">
      <w:pPr>
        <w:adjustRightInd w:val="0"/>
        <w:snapToGrid w:val="0"/>
        <w:spacing w:after="0" w:line="240" w:lineRule="auto"/>
        <w:rPr>
          <w:rFonts w:cstheme="minorHAnsi"/>
        </w:rPr>
      </w:pPr>
      <w:r w:rsidRPr="00474C16">
        <w:rPr>
          <w:rFonts w:cstheme="minorHAnsi"/>
          <w:lang w:eastAsia="ko-KR"/>
        </w:rPr>
        <w:t xml:space="preserve">According to </w:t>
      </w:r>
      <w:r w:rsidR="001A6756" w:rsidRPr="00474C16">
        <w:rPr>
          <w:rFonts w:cstheme="minorHAnsi"/>
          <w:lang w:eastAsia="ko-KR"/>
        </w:rPr>
        <w:t xml:space="preserve">Paragraph </w:t>
      </w:r>
      <w:r w:rsidR="00C77F94" w:rsidRPr="00474C16">
        <w:rPr>
          <w:rFonts w:cstheme="minorHAnsi"/>
          <w:lang w:eastAsia="ko-KR"/>
        </w:rPr>
        <w:t>8</w:t>
      </w:r>
      <w:r w:rsidR="003B21AF" w:rsidRPr="00474C16">
        <w:rPr>
          <w:rFonts w:cstheme="minorHAnsi"/>
          <w:lang w:eastAsia="ko-KR"/>
        </w:rPr>
        <w:t xml:space="preserve"> </w:t>
      </w:r>
      <w:r w:rsidR="001A6756" w:rsidRPr="00474C16">
        <w:rPr>
          <w:rFonts w:cstheme="minorHAnsi"/>
          <w:lang w:eastAsia="ko-KR"/>
        </w:rPr>
        <w:t xml:space="preserve">of the </w:t>
      </w:r>
      <w:r w:rsidR="00602821" w:rsidRPr="00474C16">
        <w:rPr>
          <w:rFonts w:cstheme="minorHAnsi"/>
          <w:lang w:eastAsia="ko-KR"/>
        </w:rPr>
        <w:t xml:space="preserve">WCPFC </w:t>
      </w:r>
      <w:r w:rsidR="001A6756" w:rsidRPr="00474C16">
        <w:rPr>
          <w:rFonts w:cstheme="minorHAnsi"/>
          <w:lang w:eastAsia="ko-KR"/>
        </w:rPr>
        <w:t>CMM</w:t>
      </w:r>
      <w:r w:rsidR="001A6756" w:rsidRPr="00474C16">
        <w:rPr>
          <w:rFonts w:cstheme="minorHAnsi"/>
        </w:rPr>
        <w:t xml:space="preserve"> 20</w:t>
      </w:r>
      <w:r w:rsidR="000D326C" w:rsidRPr="00474C16">
        <w:rPr>
          <w:rFonts w:cstheme="minorHAnsi"/>
        </w:rPr>
        <w:t>2</w:t>
      </w:r>
      <w:r w:rsidR="00474C16" w:rsidRPr="00474C16">
        <w:rPr>
          <w:rFonts w:cstheme="minorHAnsi"/>
        </w:rPr>
        <w:t>3</w:t>
      </w:r>
      <w:r w:rsidR="001A6756" w:rsidRPr="00474C16">
        <w:rPr>
          <w:rFonts w:cstheme="minorHAnsi"/>
        </w:rPr>
        <w:t>-0</w:t>
      </w:r>
      <w:r w:rsidR="00BA5884" w:rsidRPr="00474C16">
        <w:rPr>
          <w:rFonts w:cstheme="minorHAnsi"/>
          <w:lang w:eastAsia="ko-KR"/>
        </w:rPr>
        <w:t>2</w:t>
      </w:r>
      <w:r w:rsidRPr="00474C16">
        <w:rPr>
          <w:rFonts w:cstheme="minorHAnsi"/>
        </w:rPr>
        <w:t xml:space="preserve">, fishing </w:t>
      </w:r>
      <w:r w:rsidR="00474C16" w:rsidRPr="00474C16">
        <w:rPr>
          <w:rFonts w:cstheme="minorHAnsi"/>
        </w:rPr>
        <w:t>efforts and the catch of Pacific bluefin tuna are compiled based on WCPFC Members' reports, which are annexed in Tables</w:t>
      </w:r>
      <w:r w:rsidRPr="00474C16">
        <w:rPr>
          <w:rFonts w:cstheme="minorHAnsi"/>
        </w:rPr>
        <w:t xml:space="preserve"> 1 and 2.</w:t>
      </w:r>
    </w:p>
    <w:p w14:paraId="077CEADE" w14:textId="77777777" w:rsidR="00373F76" w:rsidRPr="00474C16" w:rsidRDefault="00373F76" w:rsidP="00EB4829">
      <w:pPr>
        <w:adjustRightInd w:val="0"/>
        <w:snapToGrid w:val="0"/>
        <w:spacing w:after="0" w:line="240" w:lineRule="auto"/>
        <w:rPr>
          <w:rFonts w:cstheme="minorHAnsi"/>
          <w:lang w:eastAsia="ko-KR"/>
        </w:rPr>
      </w:pPr>
    </w:p>
    <w:p w14:paraId="061D2E9A" w14:textId="5F48D608" w:rsidR="00373F76" w:rsidRPr="00474C16" w:rsidRDefault="00474C16" w:rsidP="00474C16">
      <w:pPr>
        <w:pStyle w:val="ListParagraph"/>
        <w:widowControl w:val="0"/>
        <w:numPr>
          <w:ilvl w:val="0"/>
          <w:numId w:val="18"/>
        </w:numPr>
        <w:kinsoku w:val="0"/>
        <w:overflowPunct w:val="0"/>
        <w:autoSpaceDE w:val="0"/>
        <w:autoSpaceDN w:val="0"/>
        <w:adjustRightInd w:val="0"/>
        <w:snapToGrid w:val="0"/>
        <w:spacing w:after="0" w:line="240" w:lineRule="auto"/>
        <w:jc w:val="both"/>
        <w:rPr>
          <w:rFonts w:eastAsia="Times New Roman" w:cstheme="minorHAnsi"/>
          <w:i/>
          <w:iCs/>
          <w:lang w:bidi="en-US"/>
        </w:rPr>
      </w:pPr>
      <w:r w:rsidRPr="00474C16">
        <w:rPr>
          <w:rFonts w:eastAsia="Times New Roman" w:cstheme="minorHAnsi"/>
          <w:i/>
          <w:iCs/>
          <w:color w:val="000000"/>
        </w:rPr>
        <w:t>CCMs shall report to the Executive Director by 31 July each year their fishing effort and &lt;30 kg and &gt;=30 kg catch levels, by fishery, for the previous 3 year,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47930BFE" w14:textId="77777777" w:rsidR="001A6756" w:rsidRPr="00474C16" w:rsidRDefault="001A6756" w:rsidP="00EB4829">
      <w:pPr>
        <w:adjustRightInd w:val="0"/>
        <w:snapToGrid w:val="0"/>
        <w:spacing w:after="0" w:line="240" w:lineRule="auto"/>
        <w:rPr>
          <w:rFonts w:cstheme="minorHAnsi"/>
          <w:b/>
          <w:lang w:eastAsia="ko-KR"/>
        </w:rPr>
      </w:pPr>
    </w:p>
    <w:p w14:paraId="74FF1153" w14:textId="77777777" w:rsidR="00F47629" w:rsidRPr="00474C16" w:rsidRDefault="00AA720B" w:rsidP="00EB4829">
      <w:pPr>
        <w:adjustRightInd w:val="0"/>
        <w:snapToGrid w:val="0"/>
        <w:spacing w:after="0" w:line="240" w:lineRule="auto"/>
        <w:rPr>
          <w:rFonts w:cstheme="minorHAnsi"/>
          <w:lang w:eastAsia="ko-KR"/>
        </w:rPr>
      </w:pPr>
      <w:r w:rsidRPr="00474C16">
        <w:rPr>
          <w:rFonts w:cstheme="minorHAnsi"/>
          <w:lang w:eastAsia="ko-KR"/>
        </w:rPr>
        <w:t xml:space="preserve">The information in the Tables below will be modified subject to any further updates from Members. </w:t>
      </w:r>
    </w:p>
    <w:p w14:paraId="71C3389A" w14:textId="77777777" w:rsidR="005307DE" w:rsidRPr="00474C16" w:rsidRDefault="005307DE" w:rsidP="00EB4829">
      <w:pPr>
        <w:adjustRightInd w:val="0"/>
        <w:snapToGrid w:val="0"/>
        <w:spacing w:after="0" w:line="240" w:lineRule="auto"/>
        <w:rPr>
          <w:rFonts w:cstheme="minorHAnsi"/>
          <w:lang w:eastAsia="ko-KR"/>
        </w:rPr>
      </w:pPr>
    </w:p>
    <w:p w14:paraId="6F3FDB8C" w14:textId="48F75F09" w:rsidR="005307DE" w:rsidRPr="00474C16" w:rsidRDefault="005307DE" w:rsidP="005307DE">
      <w:pPr>
        <w:spacing w:after="0" w:line="240" w:lineRule="auto"/>
        <w:rPr>
          <w:rFonts w:cstheme="minorHAnsi"/>
          <w:lang w:eastAsia="ko-KR"/>
        </w:rPr>
        <w:sectPr w:rsidR="005307DE" w:rsidRPr="00474C16" w:rsidSect="007C1900">
          <w:pgSz w:w="12240" w:h="15840" w:code="1"/>
          <w:pgMar w:top="1440" w:right="1440" w:bottom="1440" w:left="1440" w:header="720" w:footer="720" w:gutter="0"/>
          <w:cols w:space="720"/>
          <w:docGrid w:linePitch="360"/>
        </w:sectPr>
      </w:pPr>
      <w:r w:rsidRPr="00474C16">
        <w:rPr>
          <w:rFonts w:eastAsia="Times New Roman" w:cstheme="minorHAnsi"/>
          <w:color w:val="000000"/>
          <w:lang w:eastAsia="ko-KR"/>
        </w:rPr>
        <w:t xml:space="preserve">Individual Country Report is available at </w:t>
      </w:r>
      <w:r w:rsidRPr="00474C16">
        <w:rPr>
          <w:rFonts w:eastAsia="Times New Roman" w:cstheme="minorHAnsi"/>
          <w:i/>
          <w:iCs/>
          <w:color w:val="000000"/>
          <w:lang w:eastAsia="ko-KR"/>
        </w:rPr>
        <w:t>Delegation Proposals and Papers</w:t>
      </w:r>
      <w:r w:rsidRPr="00474C16">
        <w:rPr>
          <w:rFonts w:eastAsia="Times New Roman" w:cstheme="minorHAnsi"/>
          <w:color w:val="000000"/>
          <w:lang w:eastAsia="ko-KR"/>
        </w:rPr>
        <w:t xml:space="preserve"> folder at </w:t>
      </w:r>
      <w:hyperlink r:id="rId9" w:history="1">
        <w:r w:rsidR="00AB538A" w:rsidRPr="00C92FB9">
          <w:rPr>
            <w:rStyle w:val="Hyperlink"/>
            <w:rFonts w:cstheme="minorHAnsi"/>
          </w:rPr>
          <w:t>https://meetings.wcpfc.int/meetings/jwg-09</w:t>
        </w:r>
      </w:hyperlink>
      <w:r w:rsidR="00AB538A">
        <w:rPr>
          <w:rFonts w:cstheme="minorHAnsi"/>
        </w:rPr>
        <w:t xml:space="preserve"> </w:t>
      </w:r>
      <w:r w:rsidRPr="00474C16">
        <w:rPr>
          <w:rFonts w:eastAsia="Times New Roman" w:cstheme="minorHAnsi"/>
          <w:color w:val="000000"/>
          <w:lang w:eastAsia="ko-KR"/>
        </w:rPr>
        <w:t xml:space="preserve"> </w:t>
      </w:r>
    </w:p>
    <w:p w14:paraId="7FD6869D" w14:textId="77777777" w:rsidR="00AA720B" w:rsidRPr="00474C16" w:rsidRDefault="00C752BF" w:rsidP="00AA720B">
      <w:pPr>
        <w:adjustRightInd w:val="0"/>
        <w:snapToGrid w:val="0"/>
        <w:spacing w:after="0" w:line="240" w:lineRule="auto"/>
        <w:jc w:val="center"/>
        <w:rPr>
          <w:rFonts w:cstheme="minorHAnsi"/>
          <w:b/>
          <w:lang w:eastAsia="ko-KR"/>
        </w:rPr>
      </w:pPr>
      <w:r w:rsidRPr="00474C16">
        <w:rPr>
          <w:rFonts w:cstheme="minorHAnsi"/>
          <w:b/>
          <w:lang w:eastAsia="ko-KR"/>
        </w:rPr>
        <w:lastRenderedPageBreak/>
        <w:t xml:space="preserve">Compiled </w:t>
      </w:r>
      <w:r w:rsidR="00F47629" w:rsidRPr="00474C16">
        <w:rPr>
          <w:rFonts w:cstheme="minorHAnsi"/>
          <w:b/>
          <w:lang w:eastAsia="ko-KR"/>
        </w:rPr>
        <w:t>Information on</w:t>
      </w:r>
      <w:r w:rsidRPr="00474C16">
        <w:rPr>
          <w:rFonts w:cstheme="minorHAnsi"/>
          <w:b/>
          <w:lang w:eastAsia="ko-KR"/>
        </w:rPr>
        <w:t xml:space="preserve"> Pacific Bluefin Tuna</w:t>
      </w:r>
      <w:r w:rsidR="00F47629" w:rsidRPr="00474C16">
        <w:rPr>
          <w:rFonts w:cstheme="minorHAnsi"/>
          <w:b/>
          <w:lang w:eastAsia="ko-KR"/>
        </w:rPr>
        <w:t xml:space="preserve"> </w:t>
      </w:r>
    </w:p>
    <w:p w14:paraId="63F71F82" w14:textId="77777777" w:rsidR="00990AD7" w:rsidRPr="00474C16" w:rsidRDefault="00703534" w:rsidP="00AA720B">
      <w:pPr>
        <w:adjustRightInd w:val="0"/>
        <w:snapToGrid w:val="0"/>
        <w:spacing w:after="0" w:line="240" w:lineRule="auto"/>
        <w:jc w:val="center"/>
        <w:rPr>
          <w:rFonts w:cstheme="minorHAnsi"/>
          <w:b/>
          <w:lang w:eastAsia="ko-KR"/>
        </w:rPr>
      </w:pPr>
      <w:r w:rsidRPr="00474C16">
        <w:rPr>
          <w:rFonts w:cstheme="minorHAnsi"/>
          <w:b/>
          <w:lang w:eastAsia="ko-KR"/>
        </w:rPr>
        <w:t>(</w:t>
      </w:r>
      <w:r w:rsidR="00F47629" w:rsidRPr="00474C16">
        <w:rPr>
          <w:rFonts w:cstheme="minorHAnsi"/>
          <w:b/>
          <w:lang w:eastAsia="ko-KR"/>
        </w:rPr>
        <w:t>Fishing Effort and Catch</w:t>
      </w:r>
      <w:r w:rsidRPr="00474C16">
        <w:rPr>
          <w:rFonts w:cstheme="minorHAnsi"/>
          <w:b/>
          <w:lang w:eastAsia="ko-KR"/>
        </w:rPr>
        <w:t>)</w:t>
      </w:r>
    </w:p>
    <w:p w14:paraId="1A809C6A" w14:textId="77777777" w:rsidR="006865B9" w:rsidRPr="00474C16" w:rsidRDefault="006865B9" w:rsidP="00882702">
      <w:pPr>
        <w:spacing w:after="0" w:line="240" w:lineRule="auto"/>
        <w:rPr>
          <w:rFonts w:cstheme="minorHAnsi"/>
          <w:sz w:val="16"/>
          <w:szCs w:val="16"/>
          <w:lang w:eastAsia="ko-KR"/>
        </w:rPr>
      </w:pPr>
    </w:p>
    <w:p w14:paraId="52FD4E59" w14:textId="77777777" w:rsidR="00206BA7" w:rsidRPr="00474C16" w:rsidRDefault="000E193A" w:rsidP="00206BA7">
      <w:pPr>
        <w:spacing w:after="0" w:line="240" w:lineRule="auto"/>
        <w:rPr>
          <w:rFonts w:cstheme="minorHAnsi"/>
          <w:b/>
          <w:bCs/>
        </w:rPr>
      </w:pPr>
      <w:r w:rsidRPr="00474C16">
        <w:rPr>
          <w:rFonts w:cstheme="minorHAnsi"/>
          <w:b/>
          <w:bCs/>
        </w:rPr>
        <w:t xml:space="preserve">Table 1. </w:t>
      </w:r>
      <w:r w:rsidR="00206BA7" w:rsidRPr="00474C16">
        <w:rPr>
          <w:rFonts w:cstheme="minorHAnsi"/>
          <w:b/>
          <w:bCs/>
        </w:rPr>
        <w:t xml:space="preserve">Fishing effort by vessels fishing for Pacific bluefin tuna </w:t>
      </w:r>
      <w:r w:rsidR="00206BA7" w:rsidRPr="00474C16">
        <w:rPr>
          <w:rFonts w:cstheme="minorHAnsi"/>
          <w:b/>
          <w:bCs/>
          <w:i/>
        </w:rPr>
        <w:t>in the area north of 20° N in the Convention Area</w:t>
      </w:r>
    </w:p>
    <w:tbl>
      <w:tblPr>
        <w:tblStyle w:val="TableGrid"/>
        <w:tblW w:w="5000" w:type="pct"/>
        <w:tblLook w:val="04A0" w:firstRow="1" w:lastRow="0" w:firstColumn="1" w:lastColumn="0" w:noHBand="0" w:noVBand="1"/>
      </w:tblPr>
      <w:tblGrid>
        <w:gridCol w:w="1992"/>
        <w:gridCol w:w="1575"/>
        <w:gridCol w:w="1412"/>
        <w:gridCol w:w="1528"/>
        <w:gridCol w:w="1531"/>
        <w:gridCol w:w="1442"/>
        <w:gridCol w:w="1439"/>
        <w:gridCol w:w="1453"/>
        <w:gridCol w:w="1442"/>
      </w:tblGrid>
      <w:tr w:rsidR="005D00D0" w:rsidRPr="00474C16" w14:paraId="0B2DCF65" w14:textId="5A5C1334" w:rsidTr="005D00D0">
        <w:trPr>
          <w:trHeight w:val="623"/>
          <w:tblHeader/>
        </w:trPr>
        <w:tc>
          <w:tcPr>
            <w:tcW w:w="721" w:type="pct"/>
            <w:vMerge w:val="restart"/>
            <w:shd w:val="clear" w:color="auto" w:fill="A8D08D" w:themeFill="accent6" w:themeFillTint="99"/>
            <w:vAlign w:val="center"/>
          </w:tcPr>
          <w:p w14:paraId="5AB37CE1" w14:textId="77777777" w:rsidR="005D00D0" w:rsidRPr="00474C16" w:rsidRDefault="005D00D0" w:rsidP="006865B9">
            <w:pPr>
              <w:jc w:val="center"/>
              <w:rPr>
                <w:rFonts w:cstheme="minorHAnsi"/>
                <w:b/>
                <w:bCs/>
                <w:sz w:val="20"/>
                <w:szCs w:val="20"/>
                <w:lang w:eastAsia="ko-KR"/>
              </w:rPr>
            </w:pPr>
            <w:r w:rsidRPr="00474C16">
              <w:rPr>
                <w:rFonts w:cstheme="minorHAnsi"/>
                <w:b/>
                <w:bCs/>
                <w:sz w:val="20"/>
                <w:szCs w:val="20"/>
              </w:rPr>
              <w:t>Fishery</w:t>
            </w:r>
          </w:p>
        </w:tc>
        <w:tc>
          <w:tcPr>
            <w:tcW w:w="570" w:type="pct"/>
            <w:vMerge w:val="restart"/>
            <w:shd w:val="clear" w:color="auto" w:fill="A8D08D" w:themeFill="accent6" w:themeFillTint="99"/>
            <w:vAlign w:val="center"/>
          </w:tcPr>
          <w:p w14:paraId="32CAA7B2" w14:textId="77777777" w:rsidR="005D00D0" w:rsidRPr="00474C16" w:rsidRDefault="005D00D0" w:rsidP="00614C3A">
            <w:pPr>
              <w:jc w:val="center"/>
              <w:rPr>
                <w:rFonts w:cstheme="minorHAnsi"/>
                <w:b/>
                <w:bCs/>
                <w:sz w:val="20"/>
                <w:szCs w:val="20"/>
              </w:rPr>
            </w:pPr>
            <w:r w:rsidRPr="00474C16">
              <w:rPr>
                <w:rFonts w:cstheme="minorHAnsi"/>
                <w:b/>
                <w:bCs/>
                <w:sz w:val="20"/>
                <w:szCs w:val="20"/>
              </w:rPr>
              <w:t>Unit of fishing effort</w:t>
            </w:r>
            <w:r w:rsidRPr="00474C16">
              <w:rPr>
                <w:rStyle w:val="FootnoteReference"/>
                <w:rFonts w:cstheme="minorHAnsi"/>
                <w:b/>
                <w:bCs/>
                <w:sz w:val="20"/>
                <w:szCs w:val="20"/>
              </w:rPr>
              <w:footnoteReference w:id="1"/>
            </w:r>
          </w:p>
        </w:tc>
        <w:tc>
          <w:tcPr>
            <w:tcW w:w="2140" w:type="pct"/>
            <w:gridSpan w:val="4"/>
            <w:shd w:val="clear" w:color="auto" w:fill="A8D08D" w:themeFill="accent6" w:themeFillTint="99"/>
            <w:vAlign w:val="center"/>
          </w:tcPr>
          <w:p w14:paraId="239016FB" w14:textId="77777777" w:rsidR="005D00D0" w:rsidRPr="00474C16" w:rsidRDefault="005D00D0" w:rsidP="00E04C7F">
            <w:pPr>
              <w:jc w:val="center"/>
              <w:rPr>
                <w:rFonts w:cstheme="minorHAnsi"/>
                <w:b/>
                <w:bCs/>
                <w:sz w:val="20"/>
                <w:szCs w:val="20"/>
                <w:lang w:eastAsia="ko-KR"/>
              </w:rPr>
            </w:pPr>
            <w:r w:rsidRPr="00474C16">
              <w:rPr>
                <w:rFonts w:cstheme="minorHAnsi"/>
                <w:b/>
                <w:bCs/>
                <w:sz w:val="20"/>
                <w:szCs w:val="20"/>
                <w:lang w:eastAsia="ko-KR"/>
              </w:rPr>
              <w:t>Baseline fishing effort</w:t>
            </w:r>
          </w:p>
          <w:p w14:paraId="69CE6150" w14:textId="0043530C" w:rsidR="005D00D0" w:rsidRPr="00474C16" w:rsidRDefault="005D00D0" w:rsidP="00935DF2">
            <w:pPr>
              <w:jc w:val="center"/>
              <w:rPr>
                <w:rFonts w:cstheme="minorHAnsi"/>
                <w:b/>
                <w:sz w:val="20"/>
                <w:szCs w:val="20"/>
                <w:lang w:eastAsia="ko-KR"/>
              </w:rPr>
            </w:pPr>
            <w:r w:rsidRPr="00474C16">
              <w:rPr>
                <w:rFonts w:cstheme="minorHAnsi"/>
                <w:b/>
                <w:sz w:val="20"/>
                <w:szCs w:val="20"/>
                <w:lang w:eastAsia="ko-KR"/>
              </w:rPr>
              <w:t xml:space="preserve">(Para 2, </w:t>
            </w:r>
            <w:r w:rsidRPr="00474C16">
              <w:rPr>
                <w:rFonts w:cstheme="minorHAnsi"/>
                <w:b/>
                <w:bCs/>
                <w:sz w:val="20"/>
                <w:szCs w:val="20"/>
                <w:lang w:eastAsia="ko-KR"/>
              </w:rPr>
              <w:t>CMM 202</w:t>
            </w:r>
            <w:r w:rsidR="00AB538A">
              <w:rPr>
                <w:rFonts w:cstheme="minorHAnsi"/>
                <w:b/>
                <w:bCs/>
                <w:sz w:val="20"/>
                <w:szCs w:val="20"/>
                <w:lang w:eastAsia="ko-KR"/>
              </w:rPr>
              <w:t>3</w:t>
            </w:r>
            <w:r w:rsidRPr="00474C16">
              <w:rPr>
                <w:rFonts w:cstheme="minorHAnsi"/>
                <w:b/>
                <w:bCs/>
                <w:sz w:val="20"/>
                <w:szCs w:val="20"/>
                <w:lang w:eastAsia="ko-KR"/>
              </w:rPr>
              <w:t>-02</w:t>
            </w:r>
            <w:r w:rsidRPr="00474C16">
              <w:rPr>
                <w:rFonts w:cstheme="minorHAnsi"/>
                <w:b/>
                <w:sz w:val="20"/>
                <w:szCs w:val="20"/>
                <w:lang w:eastAsia="ko-KR"/>
              </w:rPr>
              <w:t>)</w:t>
            </w:r>
          </w:p>
        </w:tc>
        <w:tc>
          <w:tcPr>
            <w:tcW w:w="1569" w:type="pct"/>
            <w:gridSpan w:val="3"/>
            <w:shd w:val="clear" w:color="auto" w:fill="A8D08D" w:themeFill="accent6" w:themeFillTint="99"/>
            <w:vAlign w:val="center"/>
          </w:tcPr>
          <w:p w14:paraId="2D783ADE" w14:textId="77777777" w:rsidR="005D00D0" w:rsidRPr="00474C16" w:rsidRDefault="005D00D0" w:rsidP="00935DF2">
            <w:pPr>
              <w:jc w:val="center"/>
              <w:rPr>
                <w:rFonts w:cstheme="minorHAnsi"/>
                <w:b/>
                <w:bCs/>
                <w:sz w:val="20"/>
                <w:szCs w:val="20"/>
                <w:lang w:eastAsia="ko-KR"/>
              </w:rPr>
            </w:pPr>
            <w:r w:rsidRPr="00474C16">
              <w:rPr>
                <w:rFonts w:cstheme="minorHAnsi"/>
                <w:b/>
                <w:bCs/>
                <w:sz w:val="20"/>
                <w:szCs w:val="20"/>
                <w:lang w:eastAsia="ko-KR"/>
              </w:rPr>
              <w:t>Fishing effort</w:t>
            </w:r>
          </w:p>
          <w:p w14:paraId="78771356" w14:textId="5B84C3A9" w:rsidR="005D00D0" w:rsidRPr="00474C16" w:rsidRDefault="005D00D0" w:rsidP="00F5173E">
            <w:pPr>
              <w:jc w:val="center"/>
              <w:rPr>
                <w:rFonts w:cstheme="minorHAnsi"/>
                <w:b/>
                <w:bCs/>
                <w:sz w:val="20"/>
                <w:szCs w:val="20"/>
                <w:lang w:eastAsia="ko-KR"/>
              </w:rPr>
            </w:pPr>
            <w:r w:rsidRPr="00474C16">
              <w:rPr>
                <w:rFonts w:cstheme="minorHAnsi"/>
                <w:b/>
                <w:bCs/>
                <w:sz w:val="20"/>
                <w:szCs w:val="20"/>
                <w:lang w:eastAsia="ko-KR"/>
              </w:rPr>
              <w:t>(Para 8, CMM 202</w:t>
            </w:r>
            <w:r w:rsidR="00AB538A">
              <w:rPr>
                <w:rFonts w:cstheme="minorHAnsi"/>
                <w:b/>
                <w:bCs/>
                <w:sz w:val="20"/>
                <w:szCs w:val="20"/>
                <w:lang w:eastAsia="ko-KR"/>
              </w:rPr>
              <w:t>3</w:t>
            </w:r>
            <w:r w:rsidRPr="00474C16">
              <w:rPr>
                <w:rFonts w:cstheme="minorHAnsi"/>
                <w:b/>
                <w:bCs/>
                <w:sz w:val="20"/>
                <w:szCs w:val="20"/>
                <w:lang w:eastAsia="ko-KR"/>
              </w:rPr>
              <w:t>-02)</w:t>
            </w:r>
          </w:p>
        </w:tc>
      </w:tr>
      <w:tr w:rsidR="005D00D0" w:rsidRPr="00474C16" w14:paraId="5624850B" w14:textId="1C85E8C5" w:rsidTr="00AB538A">
        <w:trPr>
          <w:trHeight w:val="64"/>
          <w:tblHeader/>
        </w:trPr>
        <w:tc>
          <w:tcPr>
            <w:tcW w:w="721" w:type="pct"/>
            <w:vMerge/>
            <w:tcBorders>
              <w:bottom w:val="single" w:sz="4" w:space="0" w:color="auto"/>
            </w:tcBorders>
            <w:shd w:val="clear" w:color="auto" w:fill="A8D08D" w:themeFill="accent6" w:themeFillTint="99"/>
            <w:vAlign w:val="center"/>
          </w:tcPr>
          <w:p w14:paraId="777A009F" w14:textId="77777777" w:rsidR="005D00D0" w:rsidRPr="00474C16" w:rsidRDefault="005D00D0" w:rsidP="00610125">
            <w:pPr>
              <w:jc w:val="center"/>
              <w:rPr>
                <w:rFonts w:cstheme="minorHAnsi"/>
                <w:b/>
                <w:bCs/>
                <w:sz w:val="20"/>
                <w:szCs w:val="20"/>
              </w:rPr>
            </w:pPr>
          </w:p>
        </w:tc>
        <w:tc>
          <w:tcPr>
            <w:tcW w:w="570" w:type="pct"/>
            <w:vMerge/>
            <w:tcBorders>
              <w:bottom w:val="single" w:sz="4" w:space="0" w:color="auto"/>
            </w:tcBorders>
            <w:shd w:val="clear" w:color="auto" w:fill="A8D08D" w:themeFill="accent6" w:themeFillTint="99"/>
            <w:vAlign w:val="center"/>
          </w:tcPr>
          <w:p w14:paraId="1E76D70A" w14:textId="77777777" w:rsidR="005D00D0" w:rsidRPr="00474C16" w:rsidRDefault="005D00D0" w:rsidP="00610125">
            <w:pPr>
              <w:jc w:val="center"/>
              <w:rPr>
                <w:rFonts w:cstheme="minorHAnsi"/>
                <w:b/>
                <w:bCs/>
                <w:sz w:val="20"/>
                <w:szCs w:val="20"/>
              </w:rPr>
            </w:pPr>
          </w:p>
        </w:tc>
        <w:tc>
          <w:tcPr>
            <w:tcW w:w="511" w:type="pct"/>
            <w:tcBorders>
              <w:bottom w:val="single" w:sz="4" w:space="0" w:color="auto"/>
            </w:tcBorders>
            <w:shd w:val="clear" w:color="auto" w:fill="A8D08D" w:themeFill="accent6" w:themeFillTint="99"/>
            <w:vAlign w:val="center"/>
          </w:tcPr>
          <w:p w14:paraId="50245719" w14:textId="77777777" w:rsidR="005D00D0" w:rsidRPr="00474C16" w:rsidRDefault="005D00D0" w:rsidP="00610125">
            <w:pPr>
              <w:jc w:val="center"/>
              <w:rPr>
                <w:rFonts w:cstheme="minorHAnsi"/>
                <w:b/>
                <w:bCs/>
                <w:sz w:val="20"/>
                <w:szCs w:val="20"/>
              </w:rPr>
            </w:pPr>
            <w:r w:rsidRPr="00474C16">
              <w:rPr>
                <w:rFonts w:cstheme="minorHAnsi"/>
                <w:b/>
                <w:bCs/>
                <w:sz w:val="20"/>
                <w:szCs w:val="20"/>
              </w:rPr>
              <w:t>2002</w:t>
            </w:r>
          </w:p>
        </w:tc>
        <w:tc>
          <w:tcPr>
            <w:tcW w:w="553" w:type="pct"/>
            <w:tcBorders>
              <w:bottom w:val="single" w:sz="4" w:space="0" w:color="auto"/>
            </w:tcBorders>
            <w:shd w:val="clear" w:color="auto" w:fill="A8D08D" w:themeFill="accent6" w:themeFillTint="99"/>
            <w:vAlign w:val="center"/>
          </w:tcPr>
          <w:p w14:paraId="1D2E4A54" w14:textId="77777777" w:rsidR="005D00D0" w:rsidRPr="00474C16" w:rsidRDefault="005D00D0" w:rsidP="00610125">
            <w:pPr>
              <w:jc w:val="center"/>
              <w:rPr>
                <w:rFonts w:cstheme="minorHAnsi"/>
                <w:b/>
                <w:bCs/>
                <w:sz w:val="20"/>
                <w:szCs w:val="20"/>
              </w:rPr>
            </w:pPr>
            <w:r w:rsidRPr="00474C16">
              <w:rPr>
                <w:rFonts w:cstheme="minorHAnsi"/>
                <w:b/>
                <w:bCs/>
                <w:sz w:val="20"/>
                <w:szCs w:val="20"/>
              </w:rPr>
              <w:t>2003</w:t>
            </w:r>
          </w:p>
        </w:tc>
        <w:tc>
          <w:tcPr>
            <w:tcW w:w="554" w:type="pct"/>
            <w:tcBorders>
              <w:bottom w:val="single" w:sz="4" w:space="0" w:color="auto"/>
            </w:tcBorders>
            <w:shd w:val="clear" w:color="auto" w:fill="A8D08D" w:themeFill="accent6" w:themeFillTint="99"/>
            <w:vAlign w:val="center"/>
          </w:tcPr>
          <w:p w14:paraId="13E62FBE" w14:textId="77777777" w:rsidR="005D00D0" w:rsidRPr="00474C16" w:rsidRDefault="005D00D0" w:rsidP="00610125">
            <w:pPr>
              <w:jc w:val="center"/>
              <w:rPr>
                <w:rFonts w:cstheme="minorHAnsi"/>
                <w:b/>
                <w:bCs/>
                <w:sz w:val="20"/>
                <w:szCs w:val="20"/>
              </w:rPr>
            </w:pPr>
            <w:r w:rsidRPr="00474C16">
              <w:rPr>
                <w:rFonts w:cstheme="minorHAnsi"/>
                <w:b/>
                <w:bCs/>
                <w:sz w:val="20"/>
                <w:szCs w:val="20"/>
              </w:rPr>
              <w:t>2004</w:t>
            </w:r>
          </w:p>
        </w:tc>
        <w:tc>
          <w:tcPr>
            <w:tcW w:w="522" w:type="pct"/>
            <w:tcBorders>
              <w:bottom w:val="single" w:sz="4" w:space="0" w:color="auto"/>
            </w:tcBorders>
            <w:shd w:val="clear" w:color="auto" w:fill="A8D08D" w:themeFill="accent6" w:themeFillTint="99"/>
          </w:tcPr>
          <w:p w14:paraId="00C23A7C" w14:textId="77777777" w:rsidR="005D00D0" w:rsidRPr="00474C16" w:rsidRDefault="005D00D0" w:rsidP="00610125">
            <w:pPr>
              <w:jc w:val="center"/>
              <w:rPr>
                <w:rFonts w:cstheme="minorHAnsi"/>
                <w:b/>
                <w:bCs/>
                <w:sz w:val="20"/>
                <w:szCs w:val="20"/>
                <w:lang w:eastAsia="ko-KR"/>
              </w:rPr>
            </w:pPr>
            <w:r w:rsidRPr="00474C16">
              <w:rPr>
                <w:rFonts w:cstheme="minorHAnsi"/>
                <w:b/>
                <w:bCs/>
                <w:sz w:val="20"/>
                <w:szCs w:val="20"/>
                <w:lang w:eastAsia="ko-KR"/>
              </w:rPr>
              <w:t>2002-2004</w:t>
            </w:r>
          </w:p>
          <w:p w14:paraId="364A4BD6" w14:textId="77777777" w:rsidR="005D00D0" w:rsidRPr="00474C16" w:rsidRDefault="005D00D0" w:rsidP="00610125">
            <w:pPr>
              <w:jc w:val="center"/>
              <w:rPr>
                <w:rFonts w:cstheme="minorHAnsi"/>
                <w:b/>
                <w:bCs/>
                <w:sz w:val="20"/>
                <w:szCs w:val="20"/>
                <w:lang w:eastAsia="ko-KR"/>
              </w:rPr>
            </w:pPr>
            <w:r w:rsidRPr="00474C16">
              <w:rPr>
                <w:rFonts w:cstheme="minorHAnsi"/>
                <w:b/>
                <w:bCs/>
                <w:sz w:val="20"/>
                <w:szCs w:val="20"/>
                <w:lang w:eastAsia="ko-KR"/>
              </w:rPr>
              <w:t>Average</w:t>
            </w:r>
          </w:p>
        </w:tc>
        <w:tc>
          <w:tcPr>
            <w:tcW w:w="521" w:type="pct"/>
            <w:tcBorders>
              <w:bottom w:val="single" w:sz="4" w:space="0" w:color="auto"/>
            </w:tcBorders>
            <w:shd w:val="clear" w:color="auto" w:fill="A8D08D" w:themeFill="accent6" w:themeFillTint="99"/>
            <w:vAlign w:val="center"/>
          </w:tcPr>
          <w:p w14:paraId="151B86FB" w14:textId="1B1887C6" w:rsidR="005D00D0" w:rsidRPr="00474C16" w:rsidRDefault="005D00D0" w:rsidP="00610125">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1</w:t>
            </w:r>
          </w:p>
        </w:tc>
        <w:tc>
          <w:tcPr>
            <w:tcW w:w="526" w:type="pct"/>
            <w:tcBorders>
              <w:bottom w:val="single" w:sz="4" w:space="0" w:color="auto"/>
            </w:tcBorders>
            <w:shd w:val="clear" w:color="auto" w:fill="A8D08D" w:themeFill="accent6" w:themeFillTint="99"/>
            <w:vAlign w:val="center"/>
          </w:tcPr>
          <w:p w14:paraId="5C1614B0" w14:textId="5E48AC4C" w:rsidR="005D00D0" w:rsidRPr="00474C16" w:rsidRDefault="005D00D0" w:rsidP="00610125">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2</w:t>
            </w:r>
          </w:p>
        </w:tc>
        <w:tc>
          <w:tcPr>
            <w:tcW w:w="522" w:type="pct"/>
            <w:tcBorders>
              <w:bottom w:val="single" w:sz="4" w:space="0" w:color="auto"/>
            </w:tcBorders>
            <w:shd w:val="clear" w:color="auto" w:fill="A8D08D" w:themeFill="accent6" w:themeFillTint="99"/>
            <w:vAlign w:val="center"/>
          </w:tcPr>
          <w:p w14:paraId="583F93FF" w14:textId="100AAB2C" w:rsidR="005D00D0" w:rsidRPr="00474C16" w:rsidRDefault="005D00D0" w:rsidP="005D00D0">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3</w:t>
            </w:r>
          </w:p>
        </w:tc>
      </w:tr>
      <w:tr w:rsidR="00AB538A" w:rsidRPr="00474C16" w14:paraId="19B04036" w14:textId="1A1D93F3" w:rsidTr="005178B0">
        <w:tc>
          <w:tcPr>
            <w:tcW w:w="721" w:type="pct"/>
            <w:shd w:val="clear" w:color="auto" w:fill="BFBFBF" w:themeFill="background1" w:themeFillShade="BF"/>
          </w:tcPr>
          <w:p w14:paraId="5210E06B" w14:textId="77777777" w:rsidR="00AB538A" w:rsidRPr="00474C16" w:rsidRDefault="00AB538A" w:rsidP="00AB538A">
            <w:pPr>
              <w:rPr>
                <w:rFonts w:cstheme="minorHAnsi"/>
                <w:b/>
                <w:sz w:val="20"/>
                <w:szCs w:val="20"/>
              </w:rPr>
            </w:pPr>
            <w:r w:rsidRPr="00474C16">
              <w:rPr>
                <w:rFonts w:cstheme="minorHAnsi"/>
                <w:b/>
                <w:sz w:val="20"/>
                <w:szCs w:val="20"/>
              </w:rPr>
              <w:t>Canada</w:t>
            </w:r>
          </w:p>
        </w:tc>
        <w:tc>
          <w:tcPr>
            <w:tcW w:w="570" w:type="pct"/>
            <w:shd w:val="clear" w:color="auto" w:fill="BFBFBF" w:themeFill="background1" w:themeFillShade="BF"/>
          </w:tcPr>
          <w:p w14:paraId="6C7E5883"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46168C28"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6A0BAA07"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5C86C407"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391B398E" w14:textId="77777777" w:rsidR="00AB538A" w:rsidRPr="00474C16" w:rsidRDefault="00AB538A" w:rsidP="00AB538A">
            <w:pPr>
              <w:rPr>
                <w:rFonts w:cstheme="minorHAnsi"/>
                <w:sz w:val="20"/>
                <w:szCs w:val="20"/>
              </w:rPr>
            </w:pPr>
          </w:p>
        </w:tc>
        <w:tc>
          <w:tcPr>
            <w:tcW w:w="521" w:type="pct"/>
            <w:shd w:val="clear" w:color="auto" w:fill="BFBFBF" w:themeFill="background1" w:themeFillShade="BF"/>
            <w:vAlign w:val="center"/>
          </w:tcPr>
          <w:p w14:paraId="7A20B055"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5319A3DD"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7BC1A3D8" w14:textId="77777777" w:rsidR="00AB538A" w:rsidRPr="00474C16" w:rsidRDefault="00AB538A" w:rsidP="00AB538A">
            <w:pPr>
              <w:jc w:val="right"/>
              <w:rPr>
                <w:rFonts w:cstheme="minorHAnsi"/>
                <w:sz w:val="20"/>
                <w:szCs w:val="20"/>
              </w:rPr>
            </w:pPr>
          </w:p>
        </w:tc>
      </w:tr>
      <w:tr w:rsidR="00AB538A" w:rsidRPr="00474C16" w14:paraId="675D445C" w14:textId="4EB79C1D" w:rsidTr="005178B0">
        <w:tc>
          <w:tcPr>
            <w:tcW w:w="721" w:type="pct"/>
            <w:tcBorders>
              <w:bottom w:val="single" w:sz="4" w:space="0" w:color="auto"/>
            </w:tcBorders>
          </w:tcPr>
          <w:p w14:paraId="199C12D0" w14:textId="77777777" w:rsidR="00AB538A" w:rsidRPr="00474C16" w:rsidRDefault="00AB538A" w:rsidP="00AB538A">
            <w:pPr>
              <w:rPr>
                <w:rFonts w:cstheme="minorHAnsi"/>
                <w:sz w:val="20"/>
                <w:szCs w:val="20"/>
              </w:rPr>
            </w:pPr>
            <w:r w:rsidRPr="00474C16">
              <w:rPr>
                <w:rFonts w:cstheme="minorHAnsi"/>
                <w:sz w:val="20"/>
                <w:szCs w:val="20"/>
              </w:rPr>
              <w:t>Not applicable</w:t>
            </w:r>
          </w:p>
        </w:tc>
        <w:tc>
          <w:tcPr>
            <w:tcW w:w="570" w:type="pct"/>
            <w:tcBorders>
              <w:bottom w:val="single" w:sz="4" w:space="0" w:color="auto"/>
            </w:tcBorders>
          </w:tcPr>
          <w:p w14:paraId="138A7C13" w14:textId="77777777" w:rsidR="00AB538A" w:rsidRPr="00474C16" w:rsidRDefault="00AB538A" w:rsidP="00AB538A">
            <w:pPr>
              <w:rPr>
                <w:rFonts w:cstheme="minorHAnsi"/>
                <w:sz w:val="20"/>
                <w:szCs w:val="20"/>
              </w:rPr>
            </w:pPr>
          </w:p>
        </w:tc>
        <w:tc>
          <w:tcPr>
            <w:tcW w:w="511" w:type="pct"/>
            <w:tcBorders>
              <w:bottom w:val="single" w:sz="4" w:space="0" w:color="auto"/>
            </w:tcBorders>
            <w:vAlign w:val="center"/>
          </w:tcPr>
          <w:p w14:paraId="42C69575" w14:textId="226BE018" w:rsidR="00AB538A" w:rsidRPr="00474C16" w:rsidRDefault="00AB538A" w:rsidP="00AB538A">
            <w:pPr>
              <w:jc w:val="right"/>
              <w:rPr>
                <w:rFonts w:cstheme="minorHAnsi"/>
                <w:sz w:val="20"/>
                <w:szCs w:val="20"/>
              </w:rPr>
            </w:pPr>
            <w:r w:rsidRPr="00474C16">
              <w:rPr>
                <w:rFonts w:cstheme="minorHAnsi"/>
                <w:sz w:val="20"/>
                <w:szCs w:val="20"/>
              </w:rPr>
              <w:t>0</w:t>
            </w:r>
          </w:p>
        </w:tc>
        <w:tc>
          <w:tcPr>
            <w:tcW w:w="553" w:type="pct"/>
            <w:tcBorders>
              <w:bottom w:val="single" w:sz="4" w:space="0" w:color="auto"/>
            </w:tcBorders>
            <w:vAlign w:val="center"/>
          </w:tcPr>
          <w:p w14:paraId="576077F4" w14:textId="1F80BF27" w:rsidR="00AB538A" w:rsidRPr="00474C16" w:rsidRDefault="00AB538A" w:rsidP="00AB538A">
            <w:pPr>
              <w:jc w:val="right"/>
              <w:rPr>
                <w:rFonts w:cstheme="minorHAnsi"/>
                <w:sz w:val="20"/>
                <w:szCs w:val="20"/>
              </w:rPr>
            </w:pPr>
            <w:r w:rsidRPr="00474C16">
              <w:rPr>
                <w:rFonts w:cstheme="minorHAnsi"/>
                <w:sz w:val="20"/>
                <w:szCs w:val="20"/>
              </w:rPr>
              <w:t>0</w:t>
            </w:r>
          </w:p>
        </w:tc>
        <w:tc>
          <w:tcPr>
            <w:tcW w:w="554" w:type="pct"/>
            <w:tcBorders>
              <w:bottom w:val="single" w:sz="4" w:space="0" w:color="auto"/>
            </w:tcBorders>
            <w:vAlign w:val="center"/>
          </w:tcPr>
          <w:p w14:paraId="2AE6AC4D" w14:textId="29320B1E" w:rsidR="00AB538A" w:rsidRPr="00474C16" w:rsidRDefault="00AB538A" w:rsidP="00AB538A">
            <w:pPr>
              <w:jc w:val="right"/>
              <w:rPr>
                <w:rFonts w:cstheme="minorHAnsi"/>
                <w:sz w:val="20"/>
                <w:szCs w:val="20"/>
              </w:rPr>
            </w:pPr>
            <w:r w:rsidRPr="00474C16">
              <w:rPr>
                <w:rFonts w:cstheme="minorHAnsi"/>
                <w:sz w:val="20"/>
                <w:szCs w:val="20"/>
              </w:rPr>
              <w:t>0</w:t>
            </w:r>
          </w:p>
        </w:tc>
        <w:tc>
          <w:tcPr>
            <w:tcW w:w="522" w:type="pct"/>
            <w:tcBorders>
              <w:bottom w:val="single" w:sz="4" w:space="0" w:color="auto"/>
            </w:tcBorders>
          </w:tcPr>
          <w:p w14:paraId="6E6CC596" w14:textId="7FE15077" w:rsidR="00AB538A" w:rsidRPr="00474C16" w:rsidRDefault="00AB538A" w:rsidP="00AB538A">
            <w:pPr>
              <w:jc w:val="right"/>
              <w:rPr>
                <w:rFonts w:cstheme="minorHAnsi"/>
                <w:sz w:val="20"/>
                <w:szCs w:val="20"/>
              </w:rPr>
            </w:pPr>
            <w:r w:rsidRPr="00474C16">
              <w:rPr>
                <w:rFonts w:cstheme="minorHAnsi"/>
                <w:sz w:val="20"/>
                <w:szCs w:val="20"/>
              </w:rPr>
              <w:t>0</w:t>
            </w:r>
          </w:p>
        </w:tc>
        <w:tc>
          <w:tcPr>
            <w:tcW w:w="521" w:type="pct"/>
            <w:tcBorders>
              <w:bottom w:val="single" w:sz="4" w:space="0" w:color="auto"/>
            </w:tcBorders>
            <w:vAlign w:val="center"/>
          </w:tcPr>
          <w:p w14:paraId="32781175" w14:textId="78A12AFD" w:rsidR="00AB538A" w:rsidRPr="00474C16" w:rsidRDefault="00AB538A" w:rsidP="00AB538A">
            <w:pPr>
              <w:jc w:val="right"/>
              <w:rPr>
                <w:rFonts w:cstheme="minorHAnsi"/>
                <w:sz w:val="20"/>
                <w:szCs w:val="20"/>
              </w:rPr>
            </w:pPr>
            <w:r w:rsidRPr="00474C16">
              <w:rPr>
                <w:rFonts w:cstheme="minorHAnsi"/>
                <w:sz w:val="20"/>
                <w:szCs w:val="20"/>
              </w:rPr>
              <w:t>0</w:t>
            </w:r>
          </w:p>
        </w:tc>
        <w:tc>
          <w:tcPr>
            <w:tcW w:w="526" w:type="pct"/>
            <w:tcBorders>
              <w:bottom w:val="single" w:sz="4" w:space="0" w:color="auto"/>
            </w:tcBorders>
          </w:tcPr>
          <w:p w14:paraId="434273B2" w14:textId="59FB3122" w:rsidR="00AB538A" w:rsidRPr="00474C16" w:rsidRDefault="00AB538A" w:rsidP="00AB538A">
            <w:pPr>
              <w:jc w:val="right"/>
              <w:rPr>
                <w:rFonts w:cstheme="minorHAnsi"/>
                <w:sz w:val="20"/>
                <w:szCs w:val="20"/>
              </w:rPr>
            </w:pPr>
            <w:r w:rsidRPr="00474C16">
              <w:rPr>
                <w:rFonts w:cstheme="minorHAnsi"/>
                <w:sz w:val="20"/>
                <w:szCs w:val="20"/>
              </w:rPr>
              <w:t>0</w:t>
            </w:r>
          </w:p>
        </w:tc>
        <w:tc>
          <w:tcPr>
            <w:tcW w:w="522" w:type="pct"/>
            <w:tcBorders>
              <w:bottom w:val="single" w:sz="4" w:space="0" w:color="auto"/>
            </w:tcBorders>
          </w:tcPr>
          <w:p w14:paraId="74ECEE1B" w14:textId="523F08CD" w:rsidR="00AB538A" w:rsidRPr="00474C16" w:rsidRDefault="005A0E6F" w:rsidP="00AB538A">
            <w:pPr>
              <w:jc w:val="right"/>
              <w:rPr>
                <w:rFonts w:cstheme="minorHAnsi"/>
                <w:sz w:val="20"/>
                <w:szCs w:val="20"/>
                <w:lang w:eastAsia="ko-KR"/>
              </w:rPr>
            </w:pPr>
            <w:ins w:id="2" w:author="SungKwon Soh" w:date="2024-07-04T09:43:00Z" w16du:dateUtc="2024-07-03T22:43:00Z">
              <w:r>
                <w:rPr>
                  <w:rFonts w:cstheme="minorHAnsi" w:hint="eastAsia"/>
                  <w:sz w:val="20"/>
                  <w:szCs w:val="20"/>
                  <w:lang w:eastAsia="ko-KR"/>
                </w:rPr>
                <w:t>0</w:t>
              </w:r>
            </w:ins>
          </w:p>
        </w:tc>
      </w:tr>
      <w:tr w:rsidR="00AB538A" w:rsidRPr="00474C16" w14:paraId="6D9B67D8" w14:textId="40777F64" w:rsidTr="005178B0">
        <w:trPr>
          <w:trHeight w:val="60"/>
        </w:trPr>
        <w:tc>
          <w:tcPr>
            <w:tcW w:w="721" w:type="pct"/>
            <w:shd w:val="clear" w:color="auto" w:fill="BFBFBF" w:themeFill="background1" w:themeFillShade="BF"/>
          </w:tcPr>
          <w:p w14:paraId="00146F51" w14:textId="77777777" w:rsidR="00AB538A" w:rsidRPr="00474C16" w:rsidRDefault="00AB538A" w:rsidP="00AB538A">
            <w:pPr>
              <w:rPr>
                <w:rFonts w:cstheme="minorHAnsi"/>
                <w:b/>
                <w:sz w:val="20"/>
                <w:szCs w:val="20"/>
              </w:rPr>
            </w:pPr>
            <w:r w:rsidRPr="00474C16">
              <w:rPr>
                <w:rFonts w:cstheme="minorHAnsi"/>
                <w:b/>
                <w:sz w:val="20"/>
                <w:szCs w:val="20"/>
              </w:rPr>
              <w:t>China</w:t>
            </w:r>
          </w:p>
        </w:tc>
        <w:tc>
          <w:tcPr>
            <w:tcW w:w="570" w:type="pct"/>
            <w:shd w:val="clear" w:color="auto" w:fill="BFBFBF" w:themeFill="background1" w:themeFillShade="BF"/>
          </w:tcPr>
          <w:p w14:paraId="2AFF2D80"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1A814E63"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6DA8E6A2"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03A4B750"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61191F40" w14:textId="77777777" w:rsidR="00AB538A" w:rsidRPr="00474C16" w:rsidRDefault="00AB538A" w:rsidP="00AB538A">
            <w:pPr>
              <w:rPr>
                <w:rFonts w:cstheme="minorHAnsi"/>
                <w:sz w:val="20"/>
                <w:szCs w:val="20"/>
              </w:rPr>
            </w:pPr>
          </w:p>
        </w:tc>
        <w:tc>
          <w:tcPr>
            <w:tcW w:w="521" w:type="pct"/>
            <w:shd w:val="clear" w:color="auto" w:fill="BFBFBF" w:themeFill="background1" w:themeFillShade="BF"/>
            <w:vAlign w:val="center"/>
          </w:tcPr>
          <w:p w14:paraId="3096C828"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2389840B"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435EE34A" w14:textId="77777777" w:rsidR="00AB538A" w:rsidRPr="00474C16" w:rsidRDefault="00AB538A" w:rsidP="00AB538A">
            <w:pPr>
              <w:jc w:val="right"/>
              <w:rPr>
                <w:rFonts w:cstheme="minorHAnsi"/>
                <w:sz w:val="20"/>
                <w:szCs w:val="20"/>
              </w:rPr>
            </w:pPr>
          </w:p>
        </w:tc>
      </w:tr>
      <w:tr w:rsidR="00AB538A" w:rsidRPr="00474C16" w14:paraId="1D1BC726" w14:textId="2A425E0F" w:rsidTr="005178B0">
        <w:tc>
          <w:tcPr>
            <w:tcW w:w="721" w:type="pct"/>
            <w:tcBorders>
              <w:bottom w:val="single" w:sz="4" w:space="0" w:color="auto"/>
            </w:tcBorders>
          </w:tcPr>
          <w:p w14:paraId="7DEBBF1A" w14:textId="1FF7EF5A" w:rsidR="00AB538A" w:rsidRPr="00474C16" w:rsidRDefault="00AB538A" w:rsidP="00AB538A">
            <w:pPr>
              <w:rPr>
                <w:rFonts w:cstheme="minorHAnsi"/>
                <w:sz w:val="20"/>
                <w:szCs w:val="20"/>
              </w:rPr>
            </w:pPr>
          </w:p>
        </w:tc>
        <w:tc>
          <w:tcPr>
            <w:tcW w:w="570" w:type="pct"/>
            <w:tcBorders>
              <w:bottom w:val="single" w:sz="4" w:space="0" w:color="auto"/>
            </w:tcBorders>
          </w:tcPr>
          <w:p w14:paraId="580F4F8A" w14:textId="77777777" w:rsidR="00AB538A" w:rsidRPr="00474C16" w:rsidRDefault="00AB538A" w:rsidP="00AB538A">
            <w:pPr>
              <w:rPr>
                <w:rFonts w:cstheme="minorHAnsi"/>
                <w:sz w:val="20"/>
                <w:szCs w:val="20"/>
              </w:rPr>
            </w:pPr>
          </w:p>
        </w:tc>
        <w:tc>
          <w:tcPr>
            <w:tcW w:w="511" w:type="pct"/>
            <w:tcBorders>
              <w:bottom w:val="single" w:sz="4" w:space="0" w:color="auto"/>
            </w:tcBorders>
            <w:shd w:val="clear" w:color="auto" w:fill="auto"/>
            <w:vAlign w:val="center"/>
          </w:tcPr>
          <w:p w14:paraId="5E6B4E27" w14:textId="1119CEEA" w:rsidR="00AB538A" w:rsidRPr="00474C16" w:rsidRDefault="00AB538A" w:rsidP="00AB538A">
            <w:pPr>
              <w:jc w:val="right"/>
              <w:rPr>
                <w:rFonts w:cstheme="minorHAnsi"/>
                <w:sz w:val="20"/>
                <w:szCs w:val="20"/>
              </w:rPr>
            </w:pPr>
            <w:r w:rsidRPr="00474C16">
              <w:rPr>
                <w:rFonts w:cstheme="minorHAnsi"/>
                <w:sz w:val="20"/>
                <w:szCs w:val="20"/>
              </w:rPr>
              <w:t>0</w:t>
            </w:r>
          </w:p>
        </w:tc>
        <w:tc>
          <w:tcPr>
            <w:tcW w:w="553" w:type="pct"/>
            <w:tcBorders>
              <w:bottom w:val="single" w:sz="4" w:space="0" w:color="auto"/>
            </w:tcBorders>
            <w:shd w:val="clear" w:color="auto" w:fill="auto"/>
            <w:vAlign w:val="center"/>
          </w:tcPr>
          <w:p w14:paraId="55A21305" w14:textId="2623B143" w:rsidR="00AB538A" w:rsidRPr="00474C16" w:rsidRDefault="00AB538A" w:rsidP="00AB538A">
            <w:pPr>
              <w:jc w:val="right"/>
              <w:rPr>
                <w:rFonts w:cstheme="minorHAnsi"/>
                <w:sz w:val="20"/>
                <w:szCs w:val="20"/>
              </w:rPr>
            </w:pPr>
            <w:r w:rsidRPr="00474C16">
              <w:rPr>
                <w:rFonts w:cstheme="minorHAnsi"/>
                <w:sz w:val="20"/>
                <w:szCs w:val="20"/>
              </w:rPr>
              <w:t>0</w:t>
            </w:r>
          </w:p>
        </w:tc>
        <w:tc>
          <w:tcPr>
            <w:tcW w:w="554" w:type="pct"/>
            <w:tcBorders>
              <w:bottom w:val="single" w:sz="4" w:space="0" w:color="auto"/>
            </w:tcBorders>
            <w:shd w:val="clear" w:color="auto" w:fill="auto"/>
            <w:vAlign w:val="center"/>
          </w:tcPr>
          <w:p w14:paraId="45C09363" w14:textId="42543167" w:rsidR="00AB538A" w:rsidRPr="00474C16" w:rsidRDefault="00AB538A" w:rsidP="00AB538A">
            <w:pPr>
              <w:jc w:val="right"/>
              <w:rPr>
                <w:rFonts w:cstheme="minorHAnsi"/>
                <w:sz w:val="20"/>
                <w:szCs w:val="20"/>
              </w:rPr>
            </w:pPr>
            <w:r w:rsidRPr="00474C16">
              <w:rPr>
                <w:rFonts w:cstheme="minorHAnsi"/>
                <w:sz w:val="20"/>
                <w:szCs w:val="20"/>
              </w:rPr>
              <w:t>0</w:t>
            </w:r>
          </w:p>
        </w:tc>
        <w:tc>
          <w:tcPr>
            <w:tcW w:w="522" w:type="pct"/>
            <w:tcBorders>
              <w:bottom w:val="single" w:sz="4" w:space="0" w:color="auto"/>
            </w:tcBorders>
            <w:shd w:val="clear" w:color="auto" w:fill="auto"/>
          </w:tcPr>
          <w:p w14:paraId="07E31E60" w14:textId="32F822FF" w:rsidR="00AB538A" w:rsidRPr="00474C16" w:rsidRDefault="00AB538A" w:rsidP="00AB538A">
            <w:pPr>
              <w:jc w:val="right"/>
              <w:rPr>
                <w:rFonts w:cstheme="minorHAnsi"/>
                <w:sz w:val="20"/>
                <w:szCs w:val="20"/>
              </w:rPr>
            </w:pPr>
            <w:r w:rsidRPr="00474C16">
              <w:rPr>
                <w:rFonts w:cstheme="minorHAnsi"/>
                <w:sz w:val="20"/>
                <w:szCs w:val="20"/>
              </w:rPr>
              <w:t>0</w:t>
            </w:r>
          </w:p>
        </w:tc>
        <w:tc>
          <w:tcPr>
            <w:tcW w:w="521" w:type="pct"/>
            <w:tcBorders>
              <w:bottom w:val="single" w:sz="4" w:space="0" w:color="auto"/>
            </w:tcBorders>
            <w:vAlign w:val="center"/>
          </w:tcPr>
          <w:p w14:paraId="3A715193" w14:textId="42B20F0F" w:rsidR="00AB538A" w:rsidRPr="00474C16" w:rsidRDefault="00AB538A" w:rsidP="00AB538A">
            <w:pPr>
              <w:jc w:val="right"/>
              <w:rPr>
                <w:rFonts w:cstheme="minorHAnsi"/>
                <w:sz w:val="20"/>
                <w:szCs w:val="20"/>
              </w:rPr>
            </w:pPr>
            <w:r w:rsidRPr="00474C16">
              <w:rPr>
                <w:rFonts w:cstheme="minorHAnsi"/>
                <w:sz w:val="20"/>
                <w:szCs w:val="20"/>
              </w:rPr>
              <w:t>0</w:t>
            </w:r>
          </w:p>
        </w:tc>
        <w:tc>
          <w:tcPr>
            <w:tcW w:w="526" w:type="pct"/>
            <w:tcBorders>
              <w:bottom w:val="single" w:sz="4" w:space="0" w:color="auto"/>
            </w:tcBorders>
          </w:tcPr>
          <w:p w14:paraId="2853421B" w14:textId="43F89189" w:rsidR="00AB538A" w:rsidRPr="00474C16" w:rsidRDefault="00AB538A" w:rsidP="00AB538A">
            <w:pPr>
              <w:jc w:val="right"/>
              <w:rPr>
                <w:rFonts w:cstheme="minorHAnsi"/>
                <w:sz w:val="20"/>
                <w:szCs w:val="20"/>
              </w:rPr>
            </w:pPr>
            <w:r w:rsidRPr="00474C16">
              <w:rPr>
                <w:rFonts w:cstheme="minorHAnsi"/>
                <w:sz w:val="20"/>
                <w:szCs w:val="20"/>
              </w:rPr>
              <w:t>0</w:t>
            </w:r>
          </w:p>
        </w:tc>
        <w:tc>
          <w:tcPr>
            <w:tcW w:w="522" w:type="pct"/>
            <w:tcBorders>
              <w:bottom w:val="single" w:sz="4" w:space="0" w:color="auto"/>
            </w:tcBorders>
          </w:tcPr>
          <w:p w14:paraId="4F1F2690" w14:textId="38D61CCE" w:rsidR="00AB538A" w:rsidRPr="00474C16" w:rsidRDefault="009D6EFE" w:rsidP="00AB538A">
            <w:pPr>
              <w:jc w:val="right"/>
              <w:rPr>
                <w:rFonts w:cstheme="minorHAnsi"/>
                <w:sz w:val="20"/>
                <w:szCs w:val="20"/>
              </w:rPr>
            </w:pPr>
            <w:ins w:id="3" w:author="SungKwon Soh" w:date="2024-06-17T09:57:00Z" w16du:dateUtc="2024-06-17T16:57:00Z">
              <w:r>
                <w:rPr>
                  <w:rFonts w:cstheme="minorHAnsi"/>
                  <w:sz w:val="20"/>
                  <w:szCs w:val="20"/>
                </w:rPr>
                <w:t>0</w:t>
              </w:r>
            </w:ins>
          </w:p>
        </w:tc>
      </w:tr>
      <w:tr w:rsidR="00AB538A" w:rsidRPr="00474C16" w14:paraId="1C897887" w14:textId="7917363B" w:rsidTr="005178B0">
        <w:tc>
          <w:tcPr>
            <w:tcW w:w="721" w:type="pct"/>
            <w:shd w:val="clear" w:color="auto" w:fill="BFBFBF" w:themeFill="background1" w:themeFillShade="BF"/>
          </w:tcPr>
          <w:p w14:paraId="4DB3BF44" w14:textId="77777777" w:rsidR="00AB538A" w:rsidRPr="00474C16" w:rsidRDefault="00AB538A" w:rsidP="00AB538A">
            <w:pPr>
              <w:rPr>
                <w:rFonts w:cstheme="minorHAnsi"/>
                <w:b/>
                <w:sz w:val="20"/>
                <w:szCs w:val="20"/>
              </w:rPr>
            </w:pPr>
            <w:r w:rsidRPr="00474C16">
              <w:rPr>
                <w:rFonts w:cstheme="minorHAnsi"/>
                <w:b/>
                <w:sz w:val="20"/>
                <w:szCs w:val="20"/>
              </w:rPr>
              <w:t>Cook Islands</w:t>
            </w:r>
          </w:p>
        </w:tc>
        <w:tc>
          <w:tcPr>
            <w:tcW w:w="570" w:type="pct"/>
            <w:shd w:val="clear" w:color="auto" w:fill="BFBFBF" w:themeFill="background1" w:themeFillShade="BF"/>
          </w:tcPr>
          <w:p w14:paraId="03BD71F8"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15C9D78A"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7B5E958E"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769C7346"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6AFF4D06" w14:textId="77777777" w:rsidR="00AB538A" w:rsidRPr="00474C16" w:rsidRDefault="00AB538A" w:rsidP="00AB538A">
            <w:pPr>
              <w:rPr>
                <w:rFonts w:cstheme="minorHAnsi"/>
                <w:sz w:val="20"/>
                <w:szCs w:val="20"/>
              </w:rPr>
            </w:pPr>
          </w:p>
        </w:tc>
        <w:tc>
          <w:tcPr>
            <w:tcW w:w="521" w:type="pct"/>
            <w:shd w:val="clear" w:color="auto" w:fill="BFBFBF" w:themeFill="background1" w:themeFillShade="BF"/>
            <w:vAlign w:val="center"/>
          </w:tcPr>
          <w:p w14:paraId="6B9C3DC4"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63FA833C"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0A88600F" w14:textId="77777777" w:rsidR="00AB538A" w:rsidRPr="00474C16" w:rsidRDefault="00AB538A" w:rsidP="00AB538A">
            <w:pPr>
              <w:jc w:val="right"/>
              <w:rPr>
                <w:rFonts w:cstheme="minorHAnsi"/>
                <w:sz w:val="20"/>
                <w:szCs w:val="20"/>
              </w:rPr>
            </w:pPr>
          </w:p>
        </w:tc>
      </w:tr>
      <w:tr w:rsidR="00AB538A" w:rsidRPr="00474C16" w14:paraId="71484980" w14:textId="2CD9E535" w:rsidTr="005178B0">
        <w:tc>
          <w:tcPr>
            <w:tcW w:w="721" w:type="pct"/>
            <w:tcBorders>
              <w:bottom w:val="single" w:sz="4" w:space="0" w:color="auto"/>
            </w:tcBorders>
          </w:tcPr>
          <w:p w14:paraId="60E1A3D0" w14:textId="77777777" w:rsidR="00AB538A" w:rsidRPr="00474C16" w:rsidRDefault="00AB538A" w:rsidP="00AB538A">
            <w:pPr>
              <w:rPr>
                <w:rFonts w:cstheme="minorHAnsi"/>
                <w:sz w:val="20"/>
                <w:szCs w:val="20"/>
                <w:lang w:eastAsia="ko-KR"/>
              </w:rPr>
            </w:pPr>
            <w:r w:rsidRPr="00474C16">
              <w:rPr>
                <w:rFonts w:cstheme="minorHAnsi"/>
                <w:sz w:val="20"/>
                <w:szCs w:val="20"/>
                <w:lang w:eastAsia="ko-KR"/>
              </w:rPr>
              <w:t>Longline</w:t>
            </w:r>
          </w:p>
        </w:tc>
        <w:tc>
          <w:tcPr>
            <w:tcW w:w="570" w:type="pct"/>
            <w:tcBorders>
              <w:bottom w:val="single" w:sz="4" w:space="0" w:color="auto"/>
            </w:tcBorders>
          </w:tcPr>
          <w:p w14:paraId="4B565B6C" w14:textId="77777777" w:rsidR="00AB538A" w:rsidRPr="00474C16" w:rsidRDefault="00AB538A" w:rsidP="00AB538A">
            <w:pPr>
              <w:rPr>
                <w:rFonts w:cstheme="minorHAnsi"/>
                <w:sz w:val="20"/>
                <w:szCs w:val="20"/>
              </w:rPr>
            </w:pPr>
          </w:p>
        </w:tc>
        <w:tc>
          <w:tcPr>
            <w:tcW w:w="511" w:type="pct"/>
            <w:tcBorders>
              <w:bottom w:val="single" w:sz="4" w:space="0" w:color="auto"/>
            </w:tcBorders>
            <w:vAlign w:val="center"/>
          </w:tcPr>
          <w:p w14:paraId="4AFE178C" w14:textId="77777777" w:rsidR="00AB538A" w:rsidRPr="00474C16" w:rsidRDefault="00AB538A" w:rsidP="00AB538A">
            <w:pPr>
              <w:jc w:val="right"/>
              <w:rPr>
                <w:rFonts w:cstheme="minorHAnsi"/>
                <w:sz w:val="20"/>
                <w:szCs w:val="20"/>
                <w:lang w:eastAsia="ko-KR"/>
              </w:rPr>
            </w:pPr>
            <w:r w:rsidRPr="00474C16">
              <w:rPr>
                <w:rFonts w:cstheme="minorHAnsi"/>
                <w:sz w:val="20"/>
                <w:szCs w:val="20"/>
              </w:rPr>
              <w:t>Unknown</w:t>
            </w:r>
          </w:p>
        </w:tc>
        <w:tc>
          <w:tcPr>
            <w:tcW w:w="553" w:type="pct"/>
            <w:tcBorders>
              <w:bottom w:val="single" w:sz="4" w:space="0" w:color="auto"/>
            </w:tcBorders>
            <w:vAlign w:val="center"/>
          </w:tcPr>
          <w:p w14:paraId="10DA437C" w14:textId="77777777" w:rsidR="00AB538A" w:rsidRPr="00474C16" w:rsidRDefault="00AB538A" w:rsidP="00AB538A">
            <w:pPr>
              <w:jc w:val="right"/>
              <w:rPr>
                <w:rFonts w:cstheme="minorHAnsi"/>
                <w:sz w:val="20"/>
                <w:szCs w:val="20"/>
              </w:rPr>
            </w:pPr>
            <w:r w:rsidRPr="00474C16">
              <w:rPr>
                <w:rFonts w:cstheme="minorHAnsi"/>
                <w:sz w:val="20"/>
                <w:szCs w:val="20"/>
              </w:rPr>
              <w:t>Unknown</w:t>
            </w:r>
          </w:p>
        </w:tc>
        <w:tc>
          <w:tcPr>
            <w:tcW w:w="554" w:type="pct"/>
            <w:tcBorders>
              <w:bottom w:val="single" w:sz="4" w:space="0" w:color="auto"/>
            </w:tcBorders>
            <w:vAlign w:val="center"/>
          </w:tcPr>
          <w:p w14:paraId="205B958F" w14:textId="77777777" w:rsidR="00AB538A" w:rsidRPr="00474C16" w:rsidRDefault="00AB538A" w:rsidP="00AB538A">
            <w:pPr>
              <w:jc w:val="right"/>
              <w:rPr>
                <w:rFonts w:cstheme="minorHAnsi"/>
                <w:sz w:val="20"/>
                <w:szCs w:val="20"/>
              </w:rPr>
            </w:pPr>
            <w:r w:rsidRPr="00474C16">
              <w:rPr>
                <w:rFonts w:cstheme="minorHAnsi"/>
                <w:sz w:val="20"/>
                <w:szCs w:val="20"/>
              </w:rPr>
              <w:t>0</w:t>
            </w:r>
          </w:p>
        </w:tc>
        <w:tc>
          <w:tcPr>
            <w:tcW w:w="522" w:type="pct"/>
            <w:tcBorders>
              <w:bottom w:val="single" w:sz="4" w:space="0" w:color="auto"/>
            </w:tcBorders>
          </w:tcPr>
          <w:p w14:paraId="74855A8D" w14:textId="77777777" w:rsidR="00AB538A" w:rsidRPr="00474C16" w:rsidRDefault="00AB538A" w:rsidP="00AB538A">
            <w:pPr>
              <w:jc w:val="right"/>
              <w:rPr>
                <w:rFonts w:cstheme="minorHAnsi"/>
                <w:sz w:val="20"/>
                <w:szCs w:val="20"/>
              </w:rPr>
            </w:pPr>
          </w:p>
        </w:tc>
        <w:tc>
          <w:tcPr>
            <w:tcW w:w="521" w:type="pct"/>
            <w:tcBorders>
              <w:bottom w:val="single" w:sz="4" w:space="0" w:color="auto"/>
            </w:tcBorders>
            <w:vAlign w:val="center"/>
          </w:tcPr>
          <w:p w14:paraId="19645E41" w14:textId="54545EB6" w:rsidR="00AB538A" w:rsidRPr="00474C16" w:rsidRDefault="005A0E6F" w:rsidP="00AB538A">
            <w:pPr>
              <w:jc w:val="right"/>
              <w:rPr>
                <w:rFonts w:cstheme="minorHAnsi"/>
                <w:sz w:val="20"/>
                <w:szCs w:val="20"/>
                <w:lang w:eastAsia="ko-KR"/>
              </w:rPr>
            </w:pPr>
            <w:ins w:id="4" w:author="SungKwon Soh" w:date="2024-07-04T09:41:00Z" w16du:dateUtc="2024-07-03T22:41:00Z">
              <w:r>
                <w:rPr>
                  <w:rFonts w:cstheme="minorHAnsi" w:hint="eastAsia"/>
                  <w:sz w:val="20"/>
                  <w:szCs w:val="20"/>
                  <w:lang w:eastAsia="ko-KR"/>
                </w:rPr>
                <w:t>0</w:t>
              </w:r>
            </w:ins>
            <w:del w:id="5" w:author="SungKwon Soh" w:date="2024-07-04T09:41:00Z" w16du:dateUtc="2024-07-03T22:41:00Z">
              <w:r w:rsidR="00AB538A" w:rsidRPr="00474C16" w:rsidDel="005A0E6F">
                <w:rPr>
                  <w:rFonts w:cstheme="minorHAnsi"/>
                  <w:sz w:val="20"/>
                  <w:szCs w:val="20"/>
                  <w:lang w:eastAsia="ko-KR"/>
                </w:rPr>
                <w:delText>N/A</w:delText>
              </w:r>
            </w:del>
          </w:p>
        </w:tc>
        <w:tc>
          <w:tcPr>
            <w:tcW w:w="526" w:type="pct"/>
            <w:tcBorders>
              <w:bottom w:val="single" w:sz="4" w:space="0" w:color="auto"/>
            </w:tcBorders>
          </w:tcPr>
          <w:p w14:paraId="3A809105" w14:textId="577DB73D"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522" w:type="pct"/>
            <w:tcBorders>
              <w:bottom w:val="single" w:sz="4" w:space="0" w:color="auto"/>
            </w:tcBorders>
          </w:tcPr>
          <w:p w14:paraId="3E3B0037" w14:textId="2F60DFC1" w:rsidR="00AB538A" w:rsidRPr="00474C16" w:rsidRDefault="005A0E6F" w:rsidP="00AB538A">
            <w:pPr>
              <w:jc w:val="right"/>
              <w:rPr>
                <w:rFonts w:cstheme="minorHAnsi"/>
                <w:sz w:val="20"/>
                <w:szCs w:val="20"/>
                <w:lang w:eastAsia="ko-KR"/>
              </w:rPr>
            </w:pPr>
            <w:ins w:id="6" w:author="SungKwon Soh" w:date="2024-07-04T09:41:00Z" w16du:dateUtc="2024-07-03T22:41:00Z">
              <w:r>
                <w:rPr>
                  <w:rFonts w:cstheme="minorHAnsi" w:hint="eastAsia"/>
                  <w:sz w:val="20"/>
                  <w:szCs w:val="20"/>
                  <w:lang w:eastAsia="ko-KR"/>
                </w:rPr>
                <w:t>0</w:t>
              </w:r>
            </w:ins>
          </w:p>
        </w:tc>
      </w:tr>
      <w:tr w:rsidR="00AB538A" w:rsidRPr="00474C16" w14:paraId="3742B3BA" w14:textId="78840F46" w:rsidTr="005178B0">
        <w:tc>
          <w:tcPr>
            <w:tcW w:w="721" w:type="pct"/>
            <w:shd w:val="clear" w:color="auto" w:fill="BFBFBF" w:themeFill="background1" w:themeFillShade="BF"/>
          </w:tcPr>
          <w:p w14:paraId="7D38A7C9" w14:textId="77777777" w:rsidR="00AB538A" w:rsidRPr="00474C16" w:rsidRDefault="00AB538A" w:rsidP="00AB538A">
            <w:pPr>
              <w:rPr>
                <w:rFonts w:cstheme="minorHAnsi"/>
                <w:b/>
                <w:sz w:val="20"/>
                <w:szCs w:val="20"/>
              </w:rPr>
            </w:pPr>
            <w:r w:rsidRPr="00474C16">
              <w:rPr>
                <w:rFonts w:cstheme="minorHAnsi"/>
                <w:b/>
                <w:sz w:val="20"/>
                <w:szCs w:val="20"/>
              </w:rPr>
              <w:t>Fiji</w:t>
            </w:r>
          </w:p>
        </w:tc>
        <w:tc>
          <w:tcPr>
            <w:tcW w:w="570" w:type="pct"/>
            <w:shd w:val="clear" w:color="auto" w:fill="BFBFBF" w:themeFill="background1" w:themeFillShade="BF"/>
          </w:tcPr>
          <w:p w14:paraId="0189C6A1"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1D95C4AA"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15A66DC0"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2CCD2260"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54AC80DF" w14:textId="77777777" w:rsidR="00AB538A" w:rsidRPr="00474C16" w:rsidRDefault="00AB538A" w:rsidP="00AB538A">
            <w:pPr>
              <w:rPr>
                <w:rFonts w:cstheme="minorHAnsi"/>
                <w:sz w:val="20"/>
                <w:szCs w:val="20"/>
              </w:rPr>
            </w:pPr>
          </w:p>
        </w:tc>
        <w:tc>
          <w:tcPr>
            <w:tcW w:w="521" w:type="pct"/>
            <w:shd w:val="clear" w:color="auto" w:fill="BFBFBF" w:themeFill="background1" w:themeFillShade="BF"/>
            <w:vAlign w:val="center"/>
          </w:tcPr>
          <w:p w14:paraId="30F76A78"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1EBC4228"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7D4AF3B3" w14:textId="77777777" w:rsidR="00AB538A" w:rsidRPr="00474C16" w:rsidRDefault="00AB538A" w:rsidP="00AB538A">
            <w:pPr>
              <w:jc w:val="right"/>
              <w:rPr>
                <w:rFonts w:cstheme="minorHAnsi"/>
                <w:sz w:val="20"/>
                <w:szCs w:val="20"/>
              </w:rPr>
            </w:pPr>
          </w:p>
        </w:tc>
      </w:tr>
      <w:tr w:rsidR="00AB538A" w:rsidRPr="00474C16" w14:paraId="2BBE4488" w14:textId="3F742339" w:rsidTr="005178B0">
        <w:trPr>
          <w:trHeight w:val="143"/>
        </w:trPr>
        <w:tc>
          <w:tcPr>
            <w:tcW w:w="721" w:type="pct"/>
            <w:tcBorders>
              <w:bottom w:val="single" w:sz="4" w:space="0" w:color="auto"/>
            </w:tcBorders>
          </w:tcPr>
          <w:p w14:paraId="14F5AD15" w14:textId="77777777" w:rsidR="00AB538A" w:rsidRPr="00474C16" w:rsidRDefault="00AB538A" w:rsidP="00AB538A">
            <w:pPr>
              <w:rPr>
                <w:rFonts w:cstheme="minorHAnsi"/>
                <w:sz w:val="20"/>
                <w:szCs w:val="20"/>
                <w:lang w:eastAsia="ko-KR"/>
              </w:rPr>
            </w:pPr>
            <w:r w:rsidRPr="00474C16">
              <w:rPr>
                <w:rFonts w:cstheme="minorHAnsi"/>
                <w:sz w:val="20"/>
                <w:szCs w:val="20"/>
                <w:lang w:eastAsia="ko-KR"/>
              </w:rPr>
              <w:t>Longline</w:t>
            </w:r>
          </w:p>
        </w:tc>
        <w:tc>
          <w:tcPr>
            <w:tcW w:w="570" w:type="pct"/>
            <w:tcBorders>
              <w:bottom w:val="single" w:sz="4" w:space="0" w:color="auto"/>
            </w:tcBorders>
          </w:tcPr>
          <w:p w14:paraId="2FFDAF2F" w14:textId="77777777" w:rsidR="00AB538A" w:rsidRPr="00474C16" w:rsidRDefault="00AB538A" w:rsidP="00AB538A">
            <w:pPr>
              <w:rPr>
                <w:rFonts w:cstheme="minorHAnsi"/>
                <w:sz w:val="20"/>
                <w:szCs w:val="20"/>
                <w:lang w:eastAsia="ko-KR"/>
              </w:rPr>
            </w:pPr>
            <w:r w:rsidRPr="00474C16">
              <w:rPr>
                <w:rFonts w:cstheme="minorHAnsi"/>
                <w:sz w:val="20"/>
                <w:szCs w:val="20"/>
                <w:lang w:eastAsia="ko-KR"/>
              </w:rPr>
              <w:t>No. of vessels</w:t>
            </w:r>
          </w:p>
        </w:tc>
        <w:tc>
          <w:tcPr>
            <w:tcW w:w="511" w:type="pct"/>
            <w:tcBorders>
              <w:bottom w:val="single" w:sz="4" w:space="0" w:color="auto"/>
            </w:tcBorders>
            <w:vAlign w:val="center"/>
          </w:tcPr>
          <w:p w14:paraId="32366C86"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553" w:type="pct"/>
            <w:tcBorders>
              <w:bottom w:val="single" w:sz="4" w:space="0" w:color="auto"/>
            </w:tcBorders>
            <w:vAlign w:val="center"/>
          </w:tcPr>
          <w:p w14:paraId="6CEE3156"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554" w:type="pct"/>
            <w:tcBorders>
              <w:bottom w:val="single" w:sz="4" w:space="0" w:color="auto"/>
            </w:tcBorders>
            <w:vAlign w:val="center"/>
          </w:tcPr>
          <w:p w14:paraId="08E79639"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522" w:type="pct"/>
            <w:tcBorders>
              <w:bottom w:val="single" w:sz="4" w:space="0" w:color="auto"/>
            </w:tcBorders>
          </w:tcPr>
          <w:p w14:paraId="377AC46D" w14:textId="30F69F09"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521" w:type="pct"/>
            <w:tcBorders>
              <w:bottom w:val="single" w:sz="4" w:space="0" w:color="auto"/>
            </w:tcBorders>
            <w:vAlign w:val="center"/>
          </w:tcPr>
          <w:p w14:paraId="367380C0" w14:textId="41C438B4"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526" w:type="pct"/>
            <w:tcBorders>
              <w:bottom w:val="single" w:sz="4" w:space="0" w:color="auto"/>
            </w:tcBorders>
          </w:tcPr>
          <w:p w14:paraId="081F16E7" w14:textId="1FC03A11"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522" w:type="pct"/>
            <w:tcBorders>
              <w:bottom w:val="single" w:sz="4" w:space="0" w:color="auto"/>
            </w:tcBorders>
          </w:tcPr>
          <w:p w14:paraId="65780BA9" w14:textId="394FFBF4" w:rsidR="00AB538A" w:rsidRPr="00474C16" w:rsidRDefault="00A13C73" w:rsidP="00AB538A">
            <w:pPr>
              <w:jc w:val="right"/>
              <w:rPr>
                <w:rFonts w:cstheme="minorHAnsi"/>
                <w:sz w:val="20"/>
                <w:szCs w:val="20"/>
                <w:lang w:eastAsia="ko-KR"/>
              </w:rPr>
            </w:pPr>
            <w:ins w:id="7" w:author="SungKwon Soh" w:date="2024-07-05T22:50:00Z" w16du:dateUtc="2024-07-05T11:50:00Z">
              <w:r>
                <w:rPr>
                  <w:rFonts w:cstheme="minorHAnsi"/>
                  <w:sz w:val="20"/>
                  <w:szCs w:val="20"/>
                  <w:lang w:eastAsia="ko-KR"/>
                </w:rPr>
                <w:t>0</w:t>
              </w:r>
            </w:ins>
          </w:p>
        </w:tc>
      </w:tr>
      <w:tr w:rsidR="00AB538A" w:rsidRPr="00474C16" w14:paraId="11061088" w14:textId="496436F3" w:rsidTr="005178B0">
        <w:tc>
          <w:tcPr>
            <w:tcW w:w="721" w:type="pct"/>
            <w:shd w:val="clear" w:color="auto" w:fill="BFBFBF" w:themeFill="background1" w:themeFillShade="BF"/>
          </w:tcPr>
          <w:p w14:paraId="3D57DA1E" w14:textId="77777777" w:rsidR="00AB538A" w:rsidRPr="00474C16" w:rsidRDefault="00AB538A" w:rsidP="00AB538A">
            <w:pPr>
              <w:rPr>
                <w:rFonts w:cstheme="minorHAnsi"/>
                <w:b/>
                <w:sz w:val="20"/>
                <w:szCs w:val="20"/>
              </w:rPr>
            </w:pPr>
            <w:r w:rsidRPr="00474C16">
              <w:rPr>
                <w:rFonts w:cstheme="minorHAnsi"/>
                <w:b/>
                <w:sz w:val="20"/>
                <w:szCs w:val="20"/>
              </w:rPr>
              <w:t>Japan</w:t>
            </w:r>
          </w:p>
        </w:tc>
        <w:tc>
          <w:tcPr>
            <w:tcW w:w="570" w:type="pct"/>
            <w:shd w:val="clear" w:color="auto" w:fill="BFBFBF" w:themeFill="background1" w:themeFillShade="BF"/>
          </w:tcPr>
          <w:p w14:paraId="6E577A07"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2CF1432C"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3EAAC6BA"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38969BF2"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04E96C9B" w14:textId="77777777" w:rsidR="00AB538A" w:rsidRPr="00474C16" w:rsidRDefault="00AB538A" w:rsidP="00AB538A">
            <w:pPr>
              <w:rPr>
                <w:rFonts w:cstheme="minorHAnsi"/>
                <w:sz w:val="20"/>
                <w:szCs w:val="20"/>
              </w:rPr>
            </w:pPr>
          </w:p>
        </w:tc>
        <w:tc>
          <w:tcPr>
            <w:tcW w:w="521" w:type="pct"/>
            <w:shd w:val="clear" w:color="auto" w:fill="BFBFBF" w:themeFill="background1" w:themeFillShade="BF"/>
            <w:vAlign w:val="center"/>
          </w:tcPr>
          <w:p w14:paraId="12D799A1"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742D82F6"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249CD8FA" w14:textId="77777777" w:rsidR="00AB538A" w:rsidRPr="00474C16" w:rsidRDefault="00AB538A" w:rsidP="00AB538A">
            <w:pPr>
              <w:jc w:val="right"/>
              <w:rPr>
                <w:rFonts w:cstheme="minorHAnsi"/>
                <w:sz w:val="20"/>
                <w:szCs w:val="20"/>
              </w:rPr>
            </w:pPr>
          </w:p>
        </w:tc>
      </w:tr>
      <w:tr w:rsidR="007663BF" w:rsidRPr="00474C16" w14:paraId="302DDABB" w14:textId="303CBA59" w:rsidTr="005178B0">
        <w:tc>
          <w:tcPr>
            <w:tcW w:w="721" w:type="pct"/>
          </w:tcPr>
          <w:p w14:paraId="30B4D9F2" w14:textId="77777777" w:rsidR="007663BF" w:rsidRPr="00474C16" w:rsidRDefault="007663BF" w:rsidP="007663BF">
            <w:pPr>
              <w:rPr>
                <w:rFonts w:cstheme="minorHAnsi"/>
                <w:sz w:val="20"/>
                <w:szCs w:val="20"/>
              </w:rPr>
            </w:pPr>
            <w:r w:rsidRPr="00474C16">
              <w:rPr>
                <w:rFonts w:cstheme="minorHAnsi"/>
                <w:sz w:val="20"/>
                <w:szCs w:val="20"/>
              </w:rPr>
              <w:t>Purse Seine</w:t>
            </w:r>
          </w:p>
        </w:tc>
        <w:tc>
          <w:tcPr>
            <w:tcW w:w="570" w:type="pct"/>
          </w:tcPr>
          <w:p w14:paraId="2519D6A8" w14:textId="77777777" w:rsidR="007663BF" w:rsidRPr="00474C16" w:rsidRDefault="007663BF" w:rsidP="007663BF">
            <w:pPr>
              <w:rPr>
                <w:rFonts w:cstheme="minorHAnsi"/>
                <w:sz w:val="20"/>
                <w:szCs w:val="20"/>
              </w:rPr>
            </w:pPr>
            <w:r w:rsidRPr="00474C16">
              <w:rPr>
                <w:rFonts w:cstheme="minorHAnsi"/>
                <w:sz w:val="20"/>
                <w:szCs w:val="20"/>
              </w:rPr>
              <w:t>No. of vessels</w:t>
            </w:r>
          </w:p>
        </w:tc>
        <w:tc>
          <w:tcPr>
            <w:tcW w:w="511" w:type="pct"/>
            <w:vAlign w:val="center"/>
          </w:tcPr>
          <w:p w14:paraId="6B4CB848" w14:textId="77777777" w:rsidR="007663BF" w:rsidRPr="00474C16" w:rsidRDefault="007663BF" w:rsidP="007663BF">
            <w:pPr>
              <w:jc w:val="right"/>
              <w:rPr>
                <w:rFonts w:cstheme="minorHAnsi"/>
                <w:sz w:val="20"/>
                <w:szCs w:val="20"/>
              </w:rPr>
            </w:pPr>
            <w:r w:rsidRPr="00474C16">
              <w:rPr>
                <w:rFonts w:cstheme="minorHAnsi"/>
                <w:sz w:val="20"/>
                <w:szCs w:val="20"/>
              </w:rPr>
              <w:t>69</w:t>
            </w:r>
          </w:p>
        </w:tc>
        <w:tc>
          <w:tcPr>
            <w:tcW w:w="553" w:type="pct"/>
            <w:vAlign w:val="center"/>
          </w:tcPr>
          <w:p w14:paraId="79468668" w14:textId="77777777" w:rsidR="007663BF" w:rsidRPr="00474C16" w:rsidRDefault="007663BF" w:rsidP="007663BF">
            <w:pPr>
              <w:jc w:val="right"/>
              <w:rPr>
                <w:rFonts w:cstheme="minorHAnsi"/>
                <w:sz w:val="20"/>
                <w:szCs w:val="20"/>
              </w:rPr>
            </w:pPr>
            <w:r w:rsidRPr="00474C16">
              <w:rPr>
                <w:rFonts w:cstheme="minorHAnsi"/>
                <w:sz w:val="20"/>
                <w:szCs w:val="20"/>
              </w:rPr>
              <w:t>60</w:t>
            </w:r>
          </w:p>
        </w:tc>
        <w:tc>
          <w:tcPr>
            <w:tcW w:w="554" w:type="pct"/>
            <w:vAlign w:val="center"/>
          </w:tcPr>
          <w:p w14:paraId="219F457C" w14:textId="77777777" w:rsidR="007663BF" w:rsidRPr="00474C16" w:rsidRDefault="007663BF" w:rsidP="007663BF">
            <w:pPr>
              <w:jc w:val="right"/>
              <w:rPr>
                <w:rFonts w:cstheme="minorHAnsi"/>
                <w:sz w:val="20"/>
                <w:szCs w:val="20"/>
              </w:rPr>
            </w:pPr>
            <w:r w:rsidRPr="00474C16">
              <w:rPr>
                <w:rFonts w:cstheme="minorHAnsi"/>
                <w:sz w:val="20"/>
                <w:szCs w:val="20"/>
              </w:rPr>
              <w:t>59</w:t>
            </w:r>
          </w:p>
        </w:tc>
        <w:tc>
          <w:tcPr>
            <w:tcW w:w="522" w:type="pct"/>
          </w:tcPr>
          <w:p w14:paraId="763969B4" w14:textId="77777777" w:rsidR="007663BF" w:rsidRPr="00474C16" w:rsidRDefault="007663BF" w:rsidP="007663BF">
            <w:pPr>
              <w:jc w:val="right"/>
              <w:rPr>
                <w:rFonts w:cstheme="minorHAnsi"/>
                <w:sz w:val="20"/>
                <w:szCs w:val="20"/>
                <w:lang w:eastAsia="ko-KR"/>
              </w:rPr>
            </w:pPr>
            <w:r w:rsidRPr="00474C16">
              <w:rPr>
                <w:rFonts w:cstheme="minorHAnsi"/>
                <w:sz w:val="20"/>
                <w:szCs w:val="20"/>
                <w:lang w:eastAsia="ko-KR"/>
              </w:rPr>
              <w:t>63</w:t>
            </w:r>
          </w:p>
        </w:tc>
        <w:tc>
          <w:tcPr>
            <w:tcW w:w="521" w:type="pct"/>
          </w:tcPr>
          <w:p w14:paraId="74571D9D" w14:textId="561BF38C" w:rsidR="007663BF" w:rsidRPr="00474C16" w:rsidRDefault="007663BF" w:rsidP="007663BF">
            <w:pPr>
              <w:jc w:val="right"/>
              <w:rPr>
                <w:rFonts w:cstheme="minorHAnsi"/>
                <w:sz w:val="20"/>
                <w:szCs w:val="20"/>
                <w:lang w:eastAsia="ko-KR"/>
              </w:rPr>
            </w:pPr>
            <w:r w:rsidRPr="00474C16">
              <w:rPr>
                <w:rFonts w:cstheme="minorHAnsi"/>
                <w:sz w:val="20"/>
                <w:szCs w:val="20"/>
                <w:lang w:eastAsia="ko-KR"/>
              </w:rPr>
              <w:t>51</w:t>
            </w:r>
          </w:p>
        </w:tc>
        <w:tc>
          <w:tcPr>
            <w:tcW w:w="526" w:type="pct"/>
          </w:tcPr>
          <w:p w14:paraId="4D1816C1" w14:textId="095B33E7"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44</w:t>
            </w:r>
          </w:p>
        </w:tc>
        <w:tc>
          <w:tcPr>
            <w:tcW w:w="522" w:type="pct"/>
          </w:tcPr>
          <w:p w14:paraId="24C5C5C5" w14:textId="53FAF89A" w:rsidR="007663BF" w:rsidRPr="007663BF" w:rsidRDefault="007663BF" w:rsidP="007663BF">
            <w:pPr>
              <w:jc w:val="right"/>
              <w:rPr>
                <w:rFonts w:cstheme="minorHAnsi"/>
                <w:sz w:val="20"/>
                <w:szCs w:val="20"/>
                <w:lang w:eastAsia="ko-KR"/>
              </w:rPr>
            </w:pPr>
            <w:ins w:id="8" w:author="SungKwon Soh" w:date="2024-07-04T10:20:00Z" w16du:dateUtc="2024-07-03T23:20:00Z">
              <w:r w:rsidRPr="0069183D">
                <w:rPr>
                  <w:sz w:val="20"/>
                  <w:szCs w:val="20"/>
                </w:rPr>
                <w:t>42</w:t>
              </w:r>
            </w:ins>
          </w:p>
        </w:tc>
      </w:tr>
      <w:tr w:rsidR="007663BF" w:rsidRPr="00474C16" w14:paraId="6242F7EE" w14:textId="5240DD73" w:rsidTr="005178B0">
        <w:tc>
          <w:tcPr>
            <w:tcW w:w="721" w:type="pct"/>
          </w:tcPr>
          <w:p w14:paraId="6A2D11FF" w14:textId="3F6F95AA" w:rsidR="007663BF" w:rsidRPr="00474C16" w:rsidRDefault="007663BF" w:rsidP="007663BF">
            <w:pPr>
              <w:pStyle w:val="Default"/>
              <w:rPr>
                <w:rFonts w:asciiTheme="minorHAnsi" w:hAnsiTheme="minorHAnsi" w:cstheme="minorHAnsi"/>
                <w:sz w:val="20"/>
                <w:szCs w:val="20"/>
              </w:rPr>
            </w:pPr>
            <w:r w:rsidRPr="00474C16">
              <w:rPr>
                <w:rFonts w:asciiTheme="minorHAnsi" w:hAnsiTheme="minorHAnsi" w:cstheme="minorHAnsi"/>
                <w:sz w:val="20"/>
                <w:szCs w:val="20"/>
              </w:rPr>
              <w:t xml:space="preserve">Longline </w:t>
            </w:r>
            <w:r w:rsidRPr="00474C16">
              <w:rPr>
                <w:rFonts w:asciiTheme="minorHAnsi" w:hAnsiTheme="minorHAnsi" w:cstheme="minorHAnsi"/>
                <w:color w:val="auto"/>
                <w:sz w:val="20"/>
                <w:szCs w:val="20"/>
              </w:rPr>
              <w:t>Dist. &amp; Off.</w:t>
            </w:r>
          </w:p>
        </w:tc>
        <w:tc>
          <w:tcPr>
            <w:tcW w:w="570" w:type="pct"/>
          </w:tcPr>
          <w:p w14:paraId="5E184A36" w14:textId="77777777" w:rsidR="007663BF" w:rsidRPr="00474C16" w:rsidRDefault="007663BF" w:rsidP="007663BF">
            <w:pPr>
              <w:rPr>
                <w:rFonts w:cstheme="minorHAnsi"/>
                <w:sz w:val="20"/>
                <w:szCs w:val="20"/>
              </w:rPr>
            </w:pPr>
            <w:r w:rsidRPr="00474C16">
              <w:rPr>
                <w:rFonts w:cstheme="minorHAnsi"/>
                <w:sz w:val="20"/>
                <w:szCs w:val="20"/>
              </w:rPr>
              <w:t>No. of vessels</w:t>
            </w:r>
          </w:p>
        </w:tc>
        <w:tc>
          <w:tcPr>
            <w:tcW w:w="511" w:type="pct"/>
            <w:vAlign w:val="center"/>
          </w:tcPr>
          <w:p w14:paraId="64E3ED01" w14:textId="77777777" w:rsidR="007663BF" w:rsidRPr="00474C16" w:rsidRDefault="007663BF" w:rsidP="007663BF">
            <w:pPr>
              <w:jc w:val="right"/>
              <w:rPr>
                <w:rFonts w:cstheme="minorHAnsi"/>
                <w:sz w:val="20"/>
                <w:szCs w:val="20"/>
              </w:rPr>
            </w:pPr>
            <w:r w:rsidRPr="00474C16">
              <w:rPr>
                <w:rFonts w:cstheme="minorHAnsi"/>
                <w:sz w:val="20"/>
                <w:szCs w:val="20"/>
              </w:rPr>
              <w:t>654</w:t>
            </w:r>
          </w:p>
        </w:tc>
        <w:tc>
          <w:tcPr>
            <w:tcW w:w="553" w:type="pct"/>
            <w:vAlign w:val="center"/>
          </w:tcPr>
          <w:p w14:paraId="17083514" w14:textId="77777777" w:rsidR="007663BF" w:rsidRPr="00474C16" w:rsidRDefault="007663BF" w:rsidP="007663BF">
            <w:pPr>
              <w:jc w:val="right"/>
              <w:rPr>
                <w:rFonts w:cstheme="minorHAnsi"/>
                <w:sz w:val="20"/>
                <w:szCs w:val="20"/>
              </w:rPr>
            </w:pPr>
            <w:r w:rsidRPr="00474C16">
              <w:rPr>
                <w:rFonts w:cstheme="minorHAnsi"/>
                <w:sz w:val="20"/>
                <w:szCs w:val="20"/>
              </w:rPr>
              <w:t>632</w:t>
            </w:r>
          </w:p>
        </w:tc>
        <w:tc>
          <w:tcPr>
            <w:tcW w:w="554" w:type="pct"/>
            <w:vAlign w:val="center"/>
          </w:tcPr>
          <w:p w14:paraId="30E90174" w14:textId="77777777" w:rsidR="007663BF" w:rsidRPr="00474C16" w:rsidRDefault="007663BF" w:rsidP="007663BF">
            <w:pPr>
              <w:jc w:val="right"/>
              <w:rPr>
                <w:rFonts w:cstheme="minorHAnsi"/>
                <w:sz w:val="20"/>
                <w:szCs w:val="20"/>
              </w:rPr>
            </w:pPr>
            <w:r w:rsidRPr="00474C16">
              <w:rPr>
                <w:rFonts w:cstheme="minorHAnsi"/>
                <w:sz w:val="20"/>
                <w:szCs w:val="20"/>
              </w:rPr>
              <w:t>613</w:t>
            </w:r>
          </w:p>
        </w:tc>
        <w:tc>
          <w:tcPr>
            <w:tcW w:w="522" w:type="pct"/>
          </w:tcPr>
          <w:p w14:paraId="75E99A07" w14:textId="77777777" w:rsidR="007663BF" w:rsidRPr="00474C16" w:rsidRDefault="007663BF" w:rsidP="007663BF">
            <w:pPr>
              <w:jc w:val="right"/>
              <w:rPr>
                <w:rFonts w:cstheme="minorHAnsi"/>
                <w:sz w:val="20"/>
                <w:szCs w:val="20"/>
                <w:lang w:eastAsia="ko-KR"/>
              </w:rPr>
            </w:pPr>
            <w:r w:rsidRPr="00474C16">
              <w:rPr>
                <w:rFonts w:cstheme="minorHAnsi"/>
                <w:sz w:val="20"/>
                <w:szCs w:val="20"/>
                <w:lang w:eastAsia="ko-KR"/>
              </w:rPr>
              <w:t>633</w:t>
            </w:r>
          </w:p>
        </w:tc>
        <w:tc>
          <w:tcPr>
            <w:tcW w:w="521" w:type="pct"/>
          </w:tcPr>
          <w:p w14:paraId="724DC36A" w14:textId="3E350E1A" w:rsidR="007663BF" w:rsidRPr="00474C16" w:rsidRDefault="007663BF" w:rsidP="007663BF">
            <w:pPr>
              <w:jc w:val="right"/>
              <w:rPr>
                <w:rFonts w:cstheme="minorHAnsi"/>
                <w:sz w:val="20"/>
                <w:szCs w:val="20"/>
                <w:lang w:eastAsia="ko-KR"/>
              </w:rPr>
            </w:pPr>
            <w:r w:rsidRPr="00474C16">
              <w:rPr>
                <w:rFonts w:cstheme="minorHAnsi"/>
                <w:sz w:val="20"/>
                <w:szCs w:val="20"/>
                <w:lang w:eastAsia="ko-KR"/>
              </w:rPr>
              <w:t>413</w:t>
            </w:r>
          </w:p>
        </w:tc>
        <w:tc>
          <w:tcPr>
            <w:tcW w:w="526" w:type="pct"/>
          </w:tcPr>
          <w:p w14:paraId="2C4EB358" w14:textId="146ACF98"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383</w:t>
            </w:r>
          </w:p>
        </w:tc>
        <w:tc>
          <w:tcPr>
            <w:tcW w:w="522" w:type="pct"/>
          </w:tcPr>
          <w:p w14:paraId="1D7C582D" w14:textId="5E1FFD77" w:rsidR="007663BF" w:rsidRPr="007663BF" w:rsidRDefault="007663BF" w:rsidP="007663BF">
            <w:pPr>
              <w:jc w:val="right"/>
              <w:rPr>
                <w:rFonts w:cstheme="minorHAnsi"/>
                <w:sz w:val="20"/>
                <w:szCs w:val="20"/>
                <w:lang w:eastAsia="ko-KR"/>
              </w:rPr>
            </w:pPr>
            <w:ins w:id="9" w:author="SungKwon Soh" w:date="2024-07-04T10:20:00Z" w16du:dateUtc="2024-07-03T23:20:00Z">
              <w:r w:rsidRPr="0069183D">
                <w:rPr>
                  <w:sz w:val="20"/>
                  <w:szCs w:val="20"/>
                </w:rPr>
                <w:t>378</w:t>
              </w:r>
            </w:ins>
          </w:p>
        </w:tc>
      </w:tr>
      <w:tr w:rsidR="007663BF" w:rsidRPr="00474C16" w14:paraId="38D0819B" w14:textId="464F7031" w:rsidTr="005178B0">
        <w:tc>
          <w:tcPr>
            <w:tcW w:w="721" w:type="pct"/>
          </w:tcPr>
          <w:p w14:paraId="3E2E51CF" w14:textId="77777777" w:rsidR="007663BF" w:rsidRPr="00474C16" w:rsidRDefault="007663BF" w:rsidP="007663BF">
            <w:pPr>
              <w:pStyle w:val="Default"/>
              <w:rPr>
                <w:rFonts w:asciiTheme="minorHAnsi" w:hAnsiTheme="minorHAnsi" w:cstheme="minorHAnsi"/>
                <w:sz w:val="20"/>
                <w:szCs w:val="20"/>
              </w:rPr>
            </w:pPr>
            <w:r w:rsidRPr="00474C16">
              <w:rPr>
                <w:rFonts w:asciiTheme="minorHAnsi" w:hAnsiTheme="minorHAnsi" w:cstheme="minorHAnsi"/>
                <w:sz w:val="20"/>
                <w:szCs w:val="20"/>
              </w:rPr>
              <w:t xml:space="preserve">Longline </w:t>
            </w:r>
            <w:r w:rsidRPr="00474C16">
              <w:rPr>
                <w:rFonts w:asciiTheme="minorHAnsi" w:hAnsiTheme="minorHAnsi" w:cstheme="minorHAnsi"/>
                <w:color w:val="auto"/>
                <w:sz w:val="20"/>
                <w:szCs w:val="20"/>
              </w:rPr>
              <w:t>Coastal</w:t>
            </w:r>
          </w:p>
        </w:tc>
        <w:tc>
          <w:tcPr>
            <w:tcW w:w="570" w:type="pct"/>
          </w:tcPr>
          <w:p w14:paraId="12053EB4" w14:textId="77777777" w:rsidR="007663BF" w:rsidRPr="00474C16" w:rsidRDefault="007663BF" w:rsidP="007663BF">
            <w:pPr>
              <w:rPr>
                <w:rFonts w:cstheme="minorHAnsi"/>
                <w:sz w:val="20"/>
                <w:szCs w:val="20"/>
              </w:rPr>
            </w:pPr>
            <w:r w:rsidRPr="00474C16">
              <w:rPr>
                <w:rFonts w:cstheme="minorHAnsi"/>
                <w:sz w:val="20"/>
                <w:szCs w:val="20"/>
              </w:rPr>
              <w:t>No. of vessels</w:t>
            </w:r>
          </w:p>
        </w:tc>
        <w:tc>
          <w:tcPr>
            <w:tcW w:w="511" w:type="pct"/>
            <w:vAlign w:val="center"/>
          </w:tcPr>
          <w:p w14:paraId="6E434452" w14:textId="77777777" w:rsidR="007663BF" w:rsidRPr="00474C16" w:rsidRDefault="007663BF" w:rsidP="007663BF">
            <w:pPr>
              <w:jc w:val="right"/>
              <w:rPr>
                <w:rFonts w:cstheme="minorHAnsi"/>
                <w:sz w:val="20"/>
                <w:szCs w:val="20"/>
              </w:rPr>
            </w:pPr>
            <w:r w:rsidRPr="00474C16">
              <w:rPr>
                <w:rFonts w:cstheme="minorHAnsi"/>
                <w:sz w:val="20"/>
                <w:szCs w:val="20"/>
              </w:rPr>
              <w:t>399</w:t>
            </w:r>
          </w:p>
        </w:tc>
        <w:tc>
          <w:tcPr>
            <w:tcW w:w="553" w:type="pct"/>
            <w:vAlign w:val="center"/>
          </w:tcPr>
          <w:p w14:paraId="25A10230" w14:textId="77777777" w:rsidR="007663BF" w:rsidRPr="00474C16" w:rsidRDefault="007663BF" w:rsidP="007663BF">
            <w:pPr>
              <w:jc w:val="right"/>
              <w:rPr>
                <w:rFonts w:cstheme="minorHAnsi"/>
                <w:sz w:val="20"/>
                <w:szCs w:val="20"/>
              </w:rPr>
            </w:pPr>
            <w:r w:rsidRPr="00474C16">
              <w:rPr>
                <w:rFonts w:cstheme="minorHAnsi"/>
                <w:sz w:val="20"/>
                <w:szCs w:val="20"/>
              </w:rPr>
              <w:t>422</w:t>
            </w:r>
          </w:p>
        </w:tc>
        <w:tc>
          <w:tcPr>
            <w:tcW w:w="554" w:type="pct"/>
            <w:vAlign w:val="center"/>
          </w:tcPr>
          <w:p w14:paraId="2CDDC3C8" w14:textId="77777777" w:rsidR="007663BF" w:rsidRPr="00474C16" w:rsidRDefault="007663BF" w:rsidP="007663BF">
            <w:pPr>
              <w:jc w:val="right"/>
              <w:rPr>
                <w:rFonts w:cstheme="minorHAnsi"/>
                <w:sz w:val="20"/>
                <w:szCs w:val="20"/>
              </w:rPr>
            </w:pPr>
            <w:r w:rsidRPr="00474C16">
              <w:rPr>
                <w:rFonts w:cstheme="minorHAnsi"/>
                <w:sz w:val="20"/>
                <w:szCs w:val="20"/>
              </w:rPr>
              <w:t>386</w:t>
            </w:r>
          </w:p>
        </w:tc>
        <w:tc>
          <w:tcPr>
            <w:tcW w:w="522" w:type="pct"/>
          </w:tcPr>
          <w:p w14:paraId="52AC890D" w14:textId="77777777" w:rsidR="007663BF" w:rsidRPr="00474C16" w:rsidRDefault="007663BF" w:rsidP="007663BF">
            <w:pPr>
              <w:jc w:val="right"/>
              <w:rPr>
                <w:rFonts w:cstheme="minorHAnsi"/>
                <w:sz w:val="20"/>
                <w:szCs w:val="20"/>
                <w:lang w:eastAsia="ko-KR"/>
              </w:rPr>
            </w:pPr>
            <w:r w:rsidRPr="00474C16">
              <w:rPr>
                <w:rFonts w:cstheme="minorHAnsi"/>
                <w:sz w:val="20"/>
                <w:szCs w:val="20"/>
                <w:lang w:eastAsia="ko-KR"/>
              </w:rPr>
              <w:t>402</w:t>
            </w:r>
          </w:p>
        </w:tc>
        <w:tc>
          <w:tcPr>
            <w:tcW w:w="521" w:type="pct"/>
          </w:tcPr>
          <w:p w14:paraId="243049EF" w14:textId="0EBC7881" w:rsidR="007663BF" w:rsidRPr="00474C16" w:rsidRDefault="007663BF" w:rsidP="007663BF">
            <w:pPr>
              <w:jc w:val="right"/>
              <w:rPr>
                <w:rFonts w:cstheme="minorHAnsi"/>
                <w:sz w:val="20"/>
                <w:szCs w:val="20"/>
                <w:lang w:eastAsia="ko-KR"/>
              </w:rPr>
            </w:pPr>
            <w:r w:rsidRPr="00474C16">
              <w:rPr>
                <w:rFonts w:cstheme="minorHAnsi"/>
                <w:sz w:val="20"/>
                <w:szCs w:val="20"/>
                <w:lang w:eastAsia="ko-KR"/>
              </w:rPr>
              <w:t>328</w:t>
            </w:r>
          </w:p>
        </w:tc>
        <w:tc>
          <w:tcPr>
            <w:tcW w:w="526" w:type="pct"/>
          </w:tcPr>
          <w:p w14:paraId="6B911B48" w14:textId="6F679E9D"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303</w:t>
            </w:r>
          </w:p>
        </w:tc>
        <w:tc>
          <w:tcPr>
            <w:tcW w:w="522" w:type="pct"/>
          </w:tcPr>
          <w:p w14:paraId="708FEA54" w14:textId="0C4BB00D" w:rsidR="007663BF" w:rsidRPr="007663BF" w:rsidRDefault="007663BF" w:rsidP="007663BF">
            <w:pPr>
              <w:jc w:val="right"/>
              <w:rPr>
                <w:rFonts w:cstheme="minorHAnsi"/>
                <w:sz w:val="20"/>
                <w:szCs w:val="20"/>
                <w:lang w:eastAsia="ko-KR"/>
              </w:rPr>
            </w:pPr>
            <w:ins w:id="10" w:author="SungKwon Soh" w:date="2024-07-04T10:20:00Z" w16du:dateUtc="2024-07-03T23:20:00Z">
              <w:r w:rsidRPr="0069183D">
                <w:rPr>
                  <w:sz w:val="20"/>
                  <w:szCs w:val="20"/>
                </w:rPr>
                <w:t>298</w:t>
              </w:r>
            </w:ins>
          </w:p>
        </w:tc>
      </w:tr>
      <w:tr w:rsidR="007663BF" w:rsidRPr="00474C16" w14:paraId="21400367" w14:textId="5C1D933F" w:rsidTr="005178B0">
        <w:tc>
          <w:tcPr>
            <w:tcW w:w="721" w:type="pct"/>
          </w:tcPr>
          <w:p w14:paraId="416ED216" w14:textId="77777777" w:rsidR="007663BF" w:rsidRPr="00474C16" w:rsidRDefault="007663BF" w:rsidP="007663BF">
            <w:pPr>
              <w:rPr>
                <w:rFonts w:cstheme="minorHAnsi"/>
                <w:sz w:val="20"/>
                <w:szCs w:val="20"/>
              </w:rPr>
            </w:pPr>
            <w:r w:rsidRPr="00474C16">
              <w:rPr>
                <w:rFonts w:cstheme="minorHAnsi"/>
                <w:sz w:val="20"/>
                <w:szCs w:val="20"/>
              </w:rPr>
              <w:t>Artisanal fisheries</w:t>
            </w:r>
          </w:p>
        </w:tc>
        <w:tc>
          <w:tcPr>
            <w:tcW w:w="570" w:type="pct"/>
          </w:tcPr>
          <w:p w14:paraId="537E6E1B" w14:textId="77777777" w:rsidR="007663BF" w:rsidRPr="00474C16" w:rsidRDefault="007663BF" w:rsidP="007663BF">
            <w:pPr>
              <w:rPr>
                <w:rFonts w:cstheme="minorHAnsi"/>
                <w:sz w:val="20"/>
                <w:szCs w:val="20"/>
              </w:rPr>
            </w:pPr>
            <w:r w:rsidRPr="00474C16">
              <w:rPr>
                <w:rFonts w:cstheme="minorHAnsi"/>
                <w:sz w:val="20"/>
                <w:szCs w:val="20"/>
              </w:rPr>
              <w:t>No. of vessels</w:t>
            </w:r>
          </w:p>
        </w:tc>
        <w:tc>
          <w:tcPr>
            <w:tcW w:w="511" w:type="pct"/>
            <w:vAlign w:val="center"/>
          </w:tcPr>
          <w:p w14:paraId="3452F307" w14:textId="77777777" w:rsidR="007663BF" w:rsidRPr="00474C16" w:rsidRDefault="007663BF" w:rsidP="007663BF">
            <w:pPr>
              <w:jc w:val="right"/>
              <w:rPr>
                <w:rFonts w:cstheme="minorHAnsi"/>
                <w:sz w:val="20"/>
                <w:szCs w:val="20"/>
              </w:rPr>
            </w:pPr>
            <w:r w:rsidRPr="00474C16">
              <w:rPr>
                <w:rFonts w:cstheme="minorHAnsi"/>
                <w:sz w:val="20"/>
                <w:szCs w:val="20"/>
              </w:rPr>
              <w:t>Unknown</w:t>
            </w:r>
          </w:p>
        </w:tc>
        <w:tc>
          <w:tcPr>
            <w:tcW w:w="553" w:type="pct"/>
            <w:vAlign w:val="center"/>
          </w:tcPr>
          <w:p w14:paraId="6D4218A0" w14:textId="77777777" w:rsidR="007663BF" w:rsidRPr="00474C16" w:rsidRDefault="007663BF" w:rsidP="007663BF">
            <w:pPr>
              <w:jc w:val="right"/>
              <w:rPr>
                <w:rFonts w:cstheme="minorHAnsi"/>
                <w:sz w:val="20"/>
                <w:szCs w:val="20"/>
              </w:rPr>
            </w:pPr>
            <w:r w:rsidRPr="00474C16">
              <w:rPr>
                <w:rFonts w:cstheme="minorHAnsi"/>
                <w:sz w:val="20"/>
                <w:szCs w:val="20"/>
              </w:rPr>
              <w:t>Unknown</w:t>
            </w:r>
          </w:p>
        </w:tc>
        <w:tc>
          <w:tcPr>
            <w:tcW w:w="554" w:type="pct"/>
            <w:vAlign w:val="center"/>
          </w:tcPr>
          <w:p w14:paraId="1BB79E19" w14:textId="77777777" w:rsidR="007663BF" w:rsidRPr="00474C16" w:rsidRDefault="007663BF" w:rsidP="007663BF">
            <w:pPr>
              <w:jc w:val="right"/>
              <w:rPr>
                <w:rFonts w:cstheme="minorHAnsi"/>
                <w:sz w:val="20"/>
                <w:szCs w:val="20"/>
              </w:rPr>
            </w:pPr>
            <w:r w:rsidRPr="00474C16">
              <w:rPr>
                <w:rFonts w:cstheme="minorHAnsi"/>
                <w:sz w:val="20"/>
                <w:szCs w:val="20"/>
              </w:rPr>
              <w:t>Unknown</w:t>
            </w:r>
          </w:p>
        </w:tc>
        <w:tc>
          <w:tcPr>
            <w:tcW w:w="522" w:type="pct"/>
          </w:tcPr>
          <w:p w14:paraId="6E38F52E" w14:textId="77777777" w:rsidR="007663BF" w:rsidRPr="00474C16" w:rsidRDefault="007663BF" w:rsidP="007663BF">
            <w:pPr>
              <w:jc w:val="right"/>
              <w:rPr>
                <w:rFonts w:cstheme="minorHAnsi"/>
                <w:sz w:val="20"/>
                <w:szCs w:val="20"/>
              </w:rPr>
            </w:pPr>
          </w:p>
        </w:tc>
        <w:tc>
          <w:tcPr>
            <w:tcW w:w="521" w:type="pct"/>
          </w:tcPr>
          <w:p w14:paraId="431B2A62" w14:textId="3B2728C6" w:rsidR="007663BF" w:rsidRPr="00474C16" w:rsidRDefault="007663BF" w:rsidP="007663BF">
            <w:pPr>
              <w:jc w:val="right"/>
              <w:rPr>
                <w:rFonts w:cstheme="minorHAnsi"/>
                <w:sz w:val="20"/>
                <w:szCs w:val="20"/>
                <w:lang w:eastAsia="ko-KR"/>
              </w:rPr>
            </w:pPr>
            <w:r w:rsidRPr="00474C16">
              <w:rPr>
                <w:rFonts w:cstheme="minorHAnsi"/>
                <w:sz w:val="20"/>
                <w:szCs w:val="20"/>
                <w:lang w:eastAsia="ko-KR"/>
              </w:rPr>
              <w:t>17,412</w:t>
            </w:r>
          </w:p>
        </w:tc>
        <w:tc>
          <w:tcPr>
            <w:tcW w:w="526" w:type="pct"/>
          </w:tcPr>
          <w:p w14:paraId="0435DBDB" w14:textId="68540094"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17,408</w:t>
            </w:r>
          </w:p>
        </w:tc>
        <w:tc>
          <w:tcPr>
            <w:tcW w:w="522" w:type="pct"/>
          </w:tcPr>
          <w:p w14:paraId="75A6C61A" w14:textId="4EAD92D3" w:rsidR="007663BF" w:rsidRPr="007663BF" w:rsidRDefault="007663BF" w:rsidP="007663BF">
            <w:pPr>
              <w:jc w:val="right"/>
              <w:rPr>
                <w:rFonts w:cstheme="minorHAnsi"/>
                <w:sz w:val="20"/>
                <w:szCs w:val="20"/>
                <w:lang w:eastAsia="ko-KR"/>
              </w:rPr>
            </w:pPr>
            <w:ins w:id="11" w:author="SungKwon Soh" w:date="2024-07-04T10:20:00Z" w16du:dateUtc="2024-07-03T23:20:00Z">
              <w:r w:rsidRPr="0069183D">
                <w:rPr>
                  <w:sz w:val="20"/>
                  <w:szCs w:val="20"/>
                </w:rPr>
                <w:t>16,878</w:t>
              </w:r>
            </w:ins>
          </w:p>
        </w:tc>
      </w:tr>
      <w:tr w:rsidR="007663BF" w:rsidRPr="00474C16" w14:paraId="28C0DE2B" w14:textId="1A0ADB11" w:rsidTr="005178B0">
        <w:tc>
          <w:tcPr>
            <w:tcW w:w="721" w:type="pct"/>
          </w:tcPr>
          <w:p w14:paraId="2FCF4BA7" w14:textId="77777777" w:rsidR="007663BF" w:rsidRPr="00474C16" w:rsidRDefault="007663BF" w:rsidP="007663BF">
            <w:pPr>
              <w:rPr>
                <w:rFonts w:cstheme="minorHAnsi"/>
                <w:sz w:val="20"/>
                <w:szCs w:val="20"/>
              </w:rPr>
            </w:pPr>
            <w:r w:rsidRPr="00474C16">
              <w:rPr>
                <w:rFonts w:cstheme="minorHAnsi"/>
                <w:sz w:val="20"/>
                <w:szCs w:val="20"/>
              </w:rPr>
              <w:t>Set Net</w:t>
            </w:r>
          </w:p>
        </w:tc>
        <w:tc>
          <w:tcPr>
            <w:tcW w:w="570" w:type="pct"/>
          </w:tcPr>
          <w:p w14:paraId="3E961937" w14:textId="77777777" w:rsidR="007663BF" w:rsidRPr="00474C16" w:rsidRDefault="007663BF" w:rsidP="007663BF">
            <w:pPr>
              <w:rPr>
                <w:rFonts w:cstheme="minorHAnsi"/>
                <w:sz w:val="20"/>
                <w:szCs w:val="20"/>
              </w:rPr>
            </w:pPr>
            <w:r w:rsidRPr="00474C16">
              <w:rPr>
                <w:rFonts w:cstheme="minorHAnsi"/>
                <w:sz w:val="20"/>
                <w:szCs w:val="20"/>
              </w:rPr>
              <w:t>No. of licenses</w:t>
            </w:r>
          </w:p>
        </w:tc>
        <w:tc>
          <w:tcPr>
            <w:tcW w:w="511" w:type="pct"/>
            <w:vAlign w:val="center"/>
          </w:tcPr>
          <w:p w14:paraId="1F521AC4" w14:textId="77777777" w:rsidR="007663BF" w:rsidRPr="00474C16" w:rsidRDefault="007663BF" w:rsidP="007663BF">
            <w:pPr>
              <w:jc w:val="right"/>
              <w:rPr>
                <w:rFonts w:cstheme="minorHAnsi"/>
                <w:sz w:val="20"/>
                <w:szCs w:val="20"/>
              </w:rPr>
            </w:pPr>
            <w:r w:rsidRPr="00474C16">
              <w:rPr>
                <w:rFonts w:cstheme="minorHAnsi"/>
                <w:sz w:val="20"/>
                <w:szCs w:val="20"/>
              </w:rPr>
              <w:t>1,876</w:t>
            </w:r>
          </w:p>
        </w:tc>
        <w:tc>
          <w:tcPr>
            <w:tcW w:w="553" w:type="pct"/>
            <w:vAlign w:val="center"/>
          </w:tcPr>
          <w:p w14:paraId="2BD98521" w14:textId="77777777" w:rsidR="007663BF" w:rsidRPr="00474C16" w:rsidRDefault="007663BF" w:rsidP="007663BF">
            <w:pPr>
              <w:jc w:val="right"/>
              <w:rPr>
                <w:rFonts w:cstheme="minorHAnsi"/>
                <w:sz w:val="20"/>
                <w:szCs w:val="20"/>
              </w:rPr>
            </w:pPr>
            <w:r w:rsidRPr="00474C16">
              <w:rPr>
                <w:rFonts w:cstheme="minorHAnsi"/>
                <w:sz w:val="20"/>
                <w:szCs w:val="20"/>
              </w:rPr>
              <w:t>1,956</w:t>
            </w:r>
          </w:p>
        </w:tc>
        <w:tc>
          <w:tcPr>
            <w:tcW w:w="554" w:type="pct"/>
            <w:vAlign w:val="center"/>
          </w:tcPr>
          <w:p w14:paraId="52D5181B" w14:textId="77777777" w:rsidR="007663BF" w:rsidRPr="00474C16" w:rsidRDefault="007663BF" w:rsidP="007663BF">
            <w:pPr>
              <w:jc w:val="right"/>
              <w:rPr>
                <w:rFonts w:cstheme="minorHAnsi"/>
                <w:sz w:val="20"/>
                <w:szCs w:val="20"/>
              </w:rPr>
            </w:pPr>
            <w:r w:rsidRPr="00474C16">
              <w:rPr>
                <w:rFonts w:cstheme="minorHAnsi"/>
                <w:sz w:val="20"/>
                <w:szCs w:val="20"/>
              </w:rPr>
              <w:t>1,956</w:t>
            </w:r>
          </w:p>
        </w:tc>
        <w:tc>
          <w:tcPr>
            <w:tcW w:w="522" w:type="pct"/>
          </w:tcPr>
          <w:p w14:paraId="540AAAD6" w14:textId="77777777" w:rsidR="007663BF" w:rsidRPr="00474C16" w:rsidRDefault="007663BF" w:rsidP="007663BF">
            <w:pPr>
              <w:jc w:val="right"/>
              <w:rPr>
                <w:rFonts w:cstheme="minorHAnsi"/>
                <w:sz w:val="20"/>
                <w:szCs w:val="20"/>
                <w:lang w:eastAsia="ko-KR"/>
              </w:rPr>
            </w:pPr>
            <w:r w:rsidRPr="00474C16">
              <w:rPr>
                <w:rFonts w:cstheme="minorHAnsi"/>
                <w:sz w:val="20"/>
                <w:szCs w:val="20"/>
                <w:lang w:eastAsia="ko-KR"/>
              </w:rPr>
              <w:t>1,929</w:t>
            </w:r>
          </w:p>
        </w:tc>
        <w:tc>
          <w:tcPr>
            <w:tcW w:w="521" w:type="pct"/>
          </w:tcPr>
          <w:p w14:paraId="55D0AEF7" w14:textId="1C9000CC" w:rsidR="007663BF" w:rsidRPr="00474C16" w:rsidRDefault="007663BF" w:rsidP="007663BF">
            <w:pPr>
              <w:jc w:val="right"/>
              <w:rPr>
                <w:rFonts w:cstheme="minorHAnsi"/>
                <w:sz w:val="20"/>
                <w:szCs w:val="20"/>
                <w:lang w:eastAsia="ko-KR"/>
              </w:rPr>
            </w:pPr>
            <w:r w:rsidRPr="00474C16">
              <w:rPr>
                <w:rFonts w:cstheme="minorHAnsi"/>
                <w:sz w:val="20"/>
                <w:szCs w:val="20"/>
                <w:lang w:eastAsia="ko-KR"/>
              </w:rPr>
              <w:t>1,784</w:t>
            </w:r>
          </w:p>
        </w:tc>
        <w:tc>
          <w:tcPr>
            <w:tcW w:w="526" w:type="pct"/>
          </w:tcPr>
          <w:p w14:paraId="41D52388" w14:textId="5B7B44D6"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1,784</w:t>
            </w:r>
          </w:p>
        </w:tc>
        <w:tc>
          <w:tcPr>
            <w:tcW w:w="522" w:type="pct"/>
          </w:tcPr>
          <w:p w14:paraId="2D82EC53" w14:textId="73E69A04" w:rsidR="007663BF" w:rsidRPr="007663BF" w:rsidRDefault="007663BF" w:rsidP="007663BF">
            <w:pPr>
              <w:jc w:val="right"/>
              <w:rPr>
                <w:rFonts w:cstheme="minorHAnsi"/>
                <w:sz w:val="20"/>
                <w:szCs w:val="20"/>
                <w:lang w:eastAsia="ko-KR"/>
              </w:rPr>
            </w:pPr>
            <w:ins w:id="12" w:author="SungKwon Soh" w:date="2024-07-04T10:20:00Z" w16du:dateUtc="2024-07-03T23:20:00Z">
              <w:r w:rsidRPr="0069183D">
                <w:rPr>
                  <w:sz w:val="20"/>
                  <w:szCs w:val="20"/>
                </w:rPr>
                <w:t>1,688</w:t>
              </w:r>
            </w:ins>
          </w:p>
        </w:tc>
      </w:tr>
      <w:tr w:rsidR="00AB538A" w:rsidRPr="00474C16" w14:paraId="0148B018" w14:textId="2CDECD29" w:rsidTr="005178B0">
        <w:tc>
          <w:tcPr>
            <w:tcW w:w="721" w:type="pct"/>
            <w:shd w:val="clear" w:color="auto" w:fill="BFBFBF" w:themeFill="background1" w:themeFillShade="BF"/>
          </w:tcPr>
          <w:p w14:paraId="780E726D" w14:textId="77777777" w:rsidR="00AB538A" w:rsidRPr="00474C16" w:rsidRDefault="00AB538A" w:rsidP="00AB538A">
            <w:pPr>
              <w:rPr>
                <w:rFonts w:cstheme="minorHAnsi"/>
                <w:b/>
                <w:sz w:val="20"/>
                <w:szCs w:val="20"/>
              </w:rPr>
            </w:pPr>
            <w:r w:rsidRPr="00474C16">
              <w:rPr>
                <w:rFonts w:cstheme="minorHAnsi"/>
                <w:b/>
                <w:sz w:val="20"/>
                <w:szCs w:val="20"/>
              </w:rPr>
              <w:t>Korea</w:t>
            </w:r>
          </w:p>
        </w:tc>
        <w:tc>
          <w:tcPr>
            <w:tcW w:w="570" w:type="pct"/>
            <w:shd w:val="clear" w:color="auto" w:fill="BFBFBF" w:themeFill="background1" w:themeFillShade="BF"/>
          </w:tcPr>
          <w:p w14:paraId="5D48B16A"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48CB060D"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2FB3F2B2"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25726591"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30AF296B" w14:textId="77777777" w:rsidR="00AB538A" w:rsidRPr="00474C16" w:rsidRDefault="00AB538A" w:rsidP="00AB538A">
            <w:pPr>
              <w:jc w:val="right"/>
              <w:rPr>
                <w:rFonts w:cstheme="minorHAnsi"/>
                <w:sz w:val="20"/>
                <w:szCs w:val="20"/>
              </w:rPr>
            </w:pPr>
          </w:p>
        </w:tc>
        <w:tc>
          <w:tcPr>
            <w:tcW w:w="521" w:type="pct"/>
            <w:tcBorders>
              <w:bottom w:val="single" w:sz="4" w:space="0" w:color="auto"/>
            </w:tcBorders>
            <w:shd w:val="clear" w:color="auto" w:fill="BFBFBF" w:themeFill="background1" w:themeFillShade="BF"/>
            <w:vAlign w:val="center"/>
          </w:tcPr>
          <w:p w14:paraId="5E1B7884"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5EEB3B24"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7A715C28" w14:textId="77777777" w:rsidR="00AB538A" w:rsidRPr="00474C16" w:rsidRDefault="00AB538A" w:rsidP="00AB538A">
            <w:pPr>
              <w:jc w:val="right"/>
              <w:rPr>
                <w:rFonts w:cstheme="minorHAnsi"/>
                <w:sz w:val="20"/>
                <w:szCs w:val="20"/>
              </w:rPr>
            </w:pPr>
          </w:p>
        </w:tc>
      </w:tr>
      <w:tr w:rsidR="00AB538A" w:rsidRPr="00474C16" w14:paraId="6E42FF82" w14:textId="69E9688F" w:rsidTr="00421049">
        <w:tc>
          <w:tcPr>
            <w:tcW w:w="721" w:type="pct"/>
            <w:tcBorders>
              <w:bottom w:val="single" w:sz="4" w:space="0" w:color="auto"/>
            </w:tcBorders>
          </w:tcPr>
          <w:p w14:paraId="5C983E4B" w14:textId="77777777" w:rsidR="00AB538A" w:rsidRPr="00474C16" w:rsidRDefault="00AB538A" w:rsidP="00AB538A">
            <w:pPr>
              <w:adjustRightInd w:val="0"/>
              <w:snapToGrid w:val="0"/>
              <w:ind w:left="-23"/>
              <w:rPr>
                <w:rFonts w:cstheme="minorHAnsi"/>
                <w:sz w:val="20"/>
                <w:szCs w:val="20"/>
              </w:rPr>
            </w:pPr>
            <w:r w:rsidRPr="00474C16">
              <w:rPr>
                <w:rFonts w:cstheme="minorHAnsi"/>
                <w:sz w:val="20"/>
                <w:szCs w:val="20"/>
              </w:rPr>
              <w:t>large-scale purse seiners</w:t>
            </w:r>
          </w:p>
        </w:tc>
        <w:tc>
          <w:tcPr>
            <w:tcW w:w="570" w:type="pct"/>
            <w:tcBorders>
              <w:bottom w:val="single" w:sz="4" w:space="0" w:color="auto"/>
            </w:tcBorders>
            <w:vAlign w:val="center"/>
          </w:tcPr>
          <w:p w14:paraId="579A9837" w14:textId="77777777" w:rsidR="00AB538A" w:rsidRPr="00474C16" w:rsidRDefault="00AB538A" w:rsidP="00AB538A">
            <w:pPr>
              <w:rPr>
                <w:rFonts w:cstheme="minorHAnsi"/>
                <w:sz w:val="20"/>
                <w:szCs w:val="20"/>
              </w:rPr>
            </w:pPr>
            <w:r w:rsidRPr="00474C16">
              <w:rPr>
                <w:rFonts w:cstheme="minorHAnsi"/>
                <w:sz w:val="20"/>
                <w:szCs w:val="20"/>
              </w:rPr>
              <w:t>No. of vessels</w:t>
            </w:r>
          </w:p>
        </w:tc>
        <w:tc>
          <w:tcPr>
            <w:tcW w:w="511" w:type="pct"/>
            <w:tcBorders>
              <w:bottom w:val="single" w:sz="4" w:space="0" w:color="auto"/>
            </w:tcBorders>
            <w:vAlign w:val="center"/>
          </w:tcPr>
          <w:p w14:paraId="60CE5A88" w14:textId="77777777" w:rsidR="00AB538A" w:rsidRPr="00474C16" w:rsidRDefault="00AB538A" w:rsidP="00AB538A">
            <w:pPr>
              <w:jc w:val="right"/>
              <w:rPr>
                <w:rFonts w:cstheme="minorHAnsi"/>
                <w:sz w:val="20"/>
                <w:szCs w:val="20"/>
              </w:rPr>
            </w:pPr>
            <w:r w:rsidRPr="00474C16">
              <w:rPr>
                <w:rFonts w:cstheme="minorHAnsi"/>
                <w:sz w:val="20"/>
                <w:szCs w:val="20"/>
              </w:rPr>
              <w:t>32</w:t>
            </w:r>
          </w:p>
        </w:tc>
        <w:tc>
          <w:tcPr>
            <w:tcW w:w="553" w:type="pct"/>
            <w:tcBorders>
              <w:bottom w:val="single" w:sz="4" w:space="0" w:color="auto"/>
            </w:tcBorders>
            <w:vAlign w:val="center"/>
          </w:tcPr>
          <w:p w14:paraId="67740A77" w14:textId="77777777" w:rsidR="00AB538A" w:rsidRPr="00474C16" w:rsidRDefault="00AB538A" w:rsidP="00AB538A">
            <w:pPr>
              <w:jc w:val="right"/>
              <w:rPr>
                <w:rFonts w:cstheme="minorHAnsi"/>
                <w:sz w:val="20"/>
                <w:szCs w:val="20"/>
              </w:rPr>
            </w:pPr>
            <w:r w:rsidRPr="00474C16">
              <w:rPr>
                <w:rFonts w:cstheme="minorHAnsi"/>
                <w:sz w:val="20"/>
                <w:szCs w:val="20"/>
              </w:rPr>
              <w:t>29</w:t>
            </w:r>
          </w:p>
        </w:tc>
        <w:tc>
          <w:tcPr>
            <w:tcW w:w="554" w:type="pct"/>
            <w:tcBorders>
              <w:bottom w:val="single" w:sz="4" w:space="0" w:color="auto"/>
            </w:tcBorders>
            <w:vAlign w:val="center"/>
          </w:tcPr>
          <w:p w14:paraId="69C2691F" w14:textId="77777777" w:rsidR="00AB538A" w:rsidRPr="00474C16" w:rsidRDefault="00AB538A" w:rsidP="00AB538A">
            <w:pPr>
              <w:jc w:val="right"/>
              <w:rPr>
                <w:rFonts w:cstheme="minorHAnsi"/>
                <w:sz w:val="20"/>
                <w:szCs w:val="20"/>
              </w:rPr>
            </w:pPr>
            <w:r w:rsidRPr="00474C16">
              <w:rPr>
                <w:rFonts w:cstheme="minorHAnsi"/>
                <w:sz w:val="20"/>
                <w:szCs w:val="20"/>
              </w:rPr>
              <w:t>29</w:t>
            </w:r>
          </w:p>
        </w:tc>
        <w:tc>
          <w:tcPr>
            <w:tcW w:w="522" w:type="pct"/>
            <w:tcBorders>
              <w:bottom w:val="single" w:sz="4" w:space="0" w:color="auto"/>
            </w:tcBorders>
            <w:vAlign w:val="center"/>
          </w:tcPr>
          <w:p w14:paraId="6247A7B2"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30</w:t>
            </w:r>
          </w:p>
        </w:tc>
        <w:tc>
          <w:tcPr>
            <w:tcW w:w="521" w:type="pct"/>
            <w:tcBorders>
              <w:bottom w:val="single" w:sz="4" w:space="0" w:color="auto"/>
            </w:tcBorders>
            <w:shd w:val="clear" w:color="auto" w:fill="auto"/>
            <w:vAlign w:val="center"/>
          </w:tcPr>
          <w:p w14:paraId="02D5720B" w14:textId="3627CABE" w:rsidR="00AB538A" w:rsidRPr="00474C16" w:rsidRDefault="00AB538A" w:rsidP="00AB538A">
            <w:pPr>
              <w:jc w:val="right"/>
              <w:rPr>
                <w:rFonts w:cstheme="minorHAnsi"/>
                <w:sz w:val="20"/>
                <w:szCs w:val="20"/>
                <w:lang w:eastAsia="ko-KR"/>
              </w:rPr>
            </w:pPr>
            <w:r w:rsidRPr="00474C16">
              <w:rPr>
                <w:rFonts w:cstheme="minorHAnsi"/>
                <w:sz w:val="20"/>
                <w:szCs w:val="20"/>
                <w:lang w:eastAsia="ko-KR"/>
              </w:rPr>
              <w:t>19</w:t>
            </w:r>
          </w:p>
        </w:tc>
        <w:tc>
          <w:tcPr>
            <w:tcW w:w="526" w:type="pct"/>
            <w:tcBorders>
              <w:bottom w:val="single" w:sz="4" w:space="0" w:color="auto"/>
            </w:tcBorders>
            <w:vAlign w:val="center"/>
          </w:tcPr>
          <w:p w14:paraId="5184C9EA" w14:textId="2F99A581" w:rsidR="00AB538A" w:rsidRPr="00474C16" w:rsidRDefault="00AB538A" w:rsidP="00AB538A">
            <w:pPr>
              <w:jc w:val="right"/>
              <w:rPr>
                <w:rFonts w:cstheme="minorHAnsi"/>
                <w:sz w:val="20"/>
                <w:szCs w:val="20"/>
                <w:lang w:eastAsia="ko-KR"/>
              </w:rPr>
            </w:pPr>
            <w:r w:rsidRPr="00474C16">
              <w:rPr>
                <w:rFonts w:cstheme="minorHAnsi"/>
                <w:sz w:val="20"/>
                <w:szCs w:val="20"/>
                <w:lang w:eastAsia="ko-KR"/>
              </w:rPr>
              <w:t>19</w:t>
            </w:r>
          </w:p>
        </w:tc>
        <w:tc>
          <w:tcPr>
            <w:tcW w:w="522" w:type="pct"/>
            <w:tcBorders>
              <w:bottom w:val="single" w:sz="4" w:space="0" w:color="auto"/>
            </w:tcBorders>
            <w:vAlign w:val="center"/>
          </w:tcPr>
          <w:p w14:paraId="3A5D23DF" w14:textId="7783951E" w:rsidR="00AB538A" w:rsidRPr="00474C16" w:rsidRDefault="00725236" w:rsidP="00AB538A">
            <w:pPr>
              <w:jc w:val="right"/>
              <w:rPr>
                <w:rFonts w:cstheme="minorHAnsi"/>
                <w:sz w:val="20"/>
                <w:szCs w:val="20"/>
                <w:lang w:eastAsia="ko-KR"/>
              </w:rPr>
            </w:pPr>
            <w:ins w:id="13" w:author="SungKwon Soh" w:date="2024-07-04T12:05:00Z" w16du:dateUtc="2024-07-04T01:05:00Z">
              <w:r>
                <w:rPr>
                  <w:rFonts w:cstheme="minorHAnsi"/>
                  <w:sz w:val="20"/>
                  <w:szCs w:val="20"/>
                  <w:lang w:eastAsia="ko-KR"/>
                </w:rPr>
                <w:t>19</w:t>
              </w:r>
            </w:ins>
          </w:p>
        </w:tc>
      </w:tr>
      <w:tr w:rsidR="00AB538A" w:rsidRPr="00474C16" w14:paraId="59D651AB" w14:textId="2235E766" w:rsidTr="005178B0">
        <w:tc>
          <w:tcPr>
            <w:tcW w:w="721" w:type="pct"/>
            <w:shd w:val="clear" w:color="auto" w:fill="BFBFBF" w:themeFill="background1" w:themeFillShade="BF"/>
          </w:tcPr>
          <w:p w14:paraId="1B51057B" w14:textId="77777777" w:rsidR="00AB538A" w:rsidRPr="00474C16" w:rsidRDefault="00AB538A" w:rsidP="00AB538A">
            <w:pPr>
              <w:rPr>
                <w:rFonts w:cstheme="minorHAnsi"/>
                <w:b/>
                <w:sz w:val="20"/>
                <w:szCs w:val="20"/>
              </w:rPr>
            </w:pPr>
            <w:r w:rsidRPr="00474C16">
              <w:rPr>
                <w:rFonts w:cstheme="minorHAnsi"/>
                <w:b/>
                <w:sz w:val="20"/>
                <w:szCs w:val="20"/>
              </w:rPr>
              <w:t>Philippines</w:t>
            </w:r>
          </w:p>
        </w:tc>
        <w:tc>
          <w:tcPr>
            <w:tcW w:w="570" w:type="pct"/>
            <w:shd w:val="clear" w:color="auto" w:fill="BFBFBF" w:themeFill="background1" w:themeFillShade="BF"/>
          </w:tcPr>
          <w:p w14:paraId="0E4BFEDA"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147CA965"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0D7B4403"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4CECE308"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36CE8FBC" w14:textId="77777777" w:rsidR="00AB538A" w:rsidRPr="00474C16" w:rsidRDefault="00AB538A" w:rsidP="00AB538A">
            <w:pPr>
              <w:jc w:val="right"/>
              <w:rPr>
                <w:rFonts w:cstheme="minorHAnsi"/>
                <w:sz w:val="20"/>
                <w:szCs w:val="20"/>
              </w:rPr>
            </w:pPr>
          </w:p>
        </w:tc>
        <w:tc>
          <w:tcPr>
            <w:tcW w:w="521" w:type="pct"/>
            <w:shd w:val="clear" w:color="auto" w:fill="BFBFBF" w:themeFill="background1" w:themeFillShade="BF"/>
            <w:vAlign w:val="center"/>
          </w:tcPr>
          <w:p w14:paraId="47C12F58"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594226C6"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08FAEF2D" w14:textId="77777777" w:rsidR="00AB538A" w:rsidRPr="00474C16" w:rsidRDefault="00AB538A" w:rsidP="00AB538A">
            <w:pPr>
              <w:jc w:val="right"/>
              <w:rPr>
                <w:rFonts w:cstheme="minorHAnsi"/>
                <w:sz w:val="20"/>
                <w:szCs w:val="20"/>
              </w:rPr>
            </w:pPr>
          </w:p>
        </w:tc>
      </w:tr>
      <w:tr w:rsidR="00AB538A" w:rsidRPr="00474C16" w14:paraId="3C68CCC7" w14:textId="1DB650E4" w:rsidTr="005178B0">
        <w:tc>
          <w:tcPr>
            <w:tcW w:w="721" w:type="pct"/>
            <w:tcBorders>
              <w:bottom w:val="single" w:sz="4" w:space="0" w:color="auto"/>
            </w:tcBorders>
          </w:tcPr>
          <w:p w14:paraId="0E0801DD" w14:textId="77777777" w:rsidR="00AB538A" w:rsidRPr="00474C16" w:rsidRDefault="00AB538A" w:rsidP="00AB538A">
            <w:pPr>
              <w:rPr>
                <w:rFonts w:cstheme="minorHAnsi"/>
                <w:sz w:val="20"/>
                <w:szCs w:val="20"/>
              </w:rPr>
            </w:pPr>
            <w:r w:rsidRPr="00474C16">
              <w:rPr>
                <w:rFonts w:cstheme="minorHAnsi"/>
                <w:sz w:val="20"/>
                <w:szCs w:val="20"/>
              </w:rPr>
              <w:t>Not applicable</w:t>
            </w:r>
          </w:p>
        </w:tc>
        <w:tc>
          <w:tcPr>
            <w:tcW w:w="570" w:type="pct"/>
            <w:tcBorders>
              <w:bottom w:val="single" w:sz="4" w:space="0" w:color="auto"/>
            </w:tcBorders>
            <w:vAlign w:val="center"/>
          </w:tcPr>
          <w:p w14:paraId="643C2E9C" w14:textId="52DA3C4D" w:rsidR="00AB538A" w:rsidRPr="00474C16" w:rsidRDefault="00AB538A" w:rsidP="00AB538A">
            <w:pPr>
              <w:rPr>
                <w:rFonts w:cstheme="minorHAnsi"/>
                <w:sz w:val="20"/>
                <w:szCs w:val="20"/>
              </w:rPr>
            </w:pPr>
            <w:r w:rsidRPr="00474C16">
              <w:rPr>
                <w:rFonts w:cstheme="minorHAnsi"/>
                <w:sz w:val="20"/>
                <w:szCs w:val="20"/>
              </w:rPr>
              <w:t>Not applicable</w:t>
            </w:r>
          </w:p>
        </w:tc>
        <w:tc>
          <w:tcPr>
            <w:tcW w:w="511" w:type="pct"/>
            <w:tcBorders>
              <w:bottom w:val="single" w:sz="4" w:space="0" w:color="auto"/>
            </w:tcBorders>
            <w:vAlign w:val="center"/>
          </w:tcPr>
          <w:p w14:paraId="73D500C4" w14:textId="02C66013"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53" w:type="pct"/>
            <w:tcBorders>
              <w:bottom w:val="single" w:sz="4" w:space="0" w:color="auto"/>
            </w:tcBorders>
            <w:vAlign w:val="center"/>
          </w:tcPr>
          <w:p w14:paraId="4D8B6733" w14:textId="7EA3D402"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54" w:type="pct"/>
            <w:tcBorders>
              <w:bottom w:val="single" w:sz="4" w:space="0" w:color="auto"/>
            </w:tcBorders>
          </w:tcPr>
          <w:p w14:paraId="7802DD13" w14:textId="750E1C3E"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22" w:type="pct"/>
            <w:tcBorders>
              <w:bottom w:val="single" w:sz="4" w:space="0" w:color="auto"/>
            </w:tcBorders>
            <w:vAlign w:val="center"/>
          </w:tcPr>
          <w:p w14:paraId="20E82208" w14:textId="751230F0"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21" w:type="pct"/>
            <w:tcBorders>
              <w:bottom w:val="single" w:sz="4" w:space="0" w:color="auto"/>
            </w:tcBorders>
            <w:vAlign w:val="center"/>
          </w:tcPr>
          <w:p w14:paraId="182998ED" w14:textId="238AEBCF"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26" w:type="pct"/>
            <w:tcBorders>
              <w:bottom w:val="single" w:sz="4" w:space="0" w:color="auto"/>
            </w:tcBorders>
          </w:tcPr>
          <w:p w14:paraId="0EDC81B6" w14:textId="2385325A"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22" w:type="pct"/>
            <w:tcBorders>
              <w:bottom w:val="single" w:sz="4" w:space="0" w:color="auto"/>
            </w:tcBorders>
          </w:tcPr>
          <w:p w14:paraId="7649EF80" w14:textId="0F1161EF" w:rsidR="00AB538A" w:rsidRPr="00474C16" w:rsidRDefault="002D1A97" w:rsidP="00AB538A">
            <w:pPr>
              <w:jc w:val="right"/>
              <w:rPr>
                <w:rFonts w:cstheme="minorHAnsi"/>
                <w:sz w:val="20"/>
                <w:szCs w:val="20"/>
              </w:rPr>
            </w:pPr>
            <w:ins w:id="14" w:author="SungKwon Soh" w:date="2024-07-04T12:14:00Z" w16du:dateUtc="2024-07-04T01:14:00Z">
              <w:r w:rsidRPr="00474C16">
                <w:rPr>
                  <w:rFonts w:cstheme="minorHAnsi"/>
                  <w:sz w:val="20"/>
                  <w:szCs w:val="20"/>
                </w:rPr>
                <w:t>Not applicable</w:t>
              </w:r>
            </w:ins>
          </w:p>
        </w:tc>
      </w:tr>
      <w:tr w:rsidR="00AB538A" w:rsidRPr="00474C16" w14:paraId="2A4F0B74" w14:textId="0D75F5F1" w:rsidTr="005178B0">
        <w:tc>
          <w:tcPr>
            <w:tcW w:w="721" w:type="pct"/>
            <w:shd w:val="clear" w:color="auto" w:fill="BFBFBF" w:themeFill="background1" w:themeFillShade="BF"/>
          </w:tcPr>
          <w:p w14:paraId="1B84C7D6" w14:textId="77777777" w:rsidR="00AB538A" w:rsidRPr="00474C16" w:rsidRDefault="00AB538A" w:rsidP="00AB538A">
            <w:pPr>
              <w:rPr>
                <w:rFonts w:cstheme="minorHAnsi"/>
                <w:b/>
                <w:sz w:val="20"/>
                <w:szCs w:val="20"/>
              </w:rPr>
            </w:pPr>
            <w:r w:rsidRPr="00474C16">
              <w:rPr>
                <w:rFonts w:cstheme="minorHAnsi"/>
                <w:b/>
                <w:sz w:val="20"/>
                <w:szCs w:val="20"/>
              </w:rPr>
              <w:t>Chinese Taipei</w:t>
            </w:r>
          </w:p>
        </w:tc>
        <w:tc>
          <w:tcPr>
            <w:tcW w:w="570" w:type="pct"/>
            <w:shd w:val="clear" w:color="auto" w:fill="BFBFBF" w:themeFill="background1" w:themeFillShade="BF"/>
          </w:tcPr>
          <w:p w14:paraId="4FF3128A"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3B1B2202"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1AF47375"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2EFE02FB"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61C528DB" w14:textId="77777777" w:rsidR="00AB538A" w:rsidRPr="00474C16" w:rsidRDefault="00AB538A" w:rsidP="00AB538A">
            <w:pPr>
              <w:jc w:val="right"/>
              <w:rPr>
                <w:rFonts w:cstheme="minorHAnsi"/>
                <w:sz w:val="20"/>
                <w:szCs w:val="20"/>
              </w:rPr>
            </w:pPr>
          </w:p>
        </w:tc>
        <w:tc>
          <w:tcPr>
            <w:tcW w:w="521" w:type="pct"/>
            <w:shd w:val="clear" w:color="auto" w:fill="BFBFBF" w:themeFill="background1" w:themeFillShade="BF"/>
            <w:vAlign w:val="center"/>
          </w:tcPr>
          <w:p w14:paraId="6C586280"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15C7BA9E"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0168DC85" w14:textId="77777777" w:rsidR="00AB538A" w:rsidRPr="00474C16" w:rsidRDefault="00AB538A" w:rsidP="00AB538A">
            <w:pPr>
              <w:jc w:val="right"/>
              <w:rPr>
                <w:rFonts w:cstheme="minorHAnsi"/>
                <w:sz w:val="20"/>
                <w:szCs w:val="20"/>
              </w:rPr>
            </w:pPr>
          </w:p>
        </w:tc>
      </w:tr>
      <w:tr w:rsidR="00AB538A" w:rsidRPr="00474C16" w14:paraId="365992E0" w14:textId="2EE0961C" w:rsidTr="005178B0">
        <w:trPr>
          <w:trHeight w:val="85"/>
        </w:trPr>
        <w:tc>
          <w:tcPr>
            <w:tcW w:w="721" w:type="pct"/>
            <w:tcBorders>
              <w:bottom w:val="single" w:sz="4" w:space="0" w:color="auto"/>
            </w:tcBorders>
          </w:tcPr>
          <w:p w14:paraId="357722A1" w14:textId="77777777" w:rsidR="00AB538A" w:rsidRPr="00474C16" w:rsidRDefault="00AB538A" w:rsidP="00AB538A">
            <w:pPr>
              <w:rPr>
                <w:rFonts w:cstheme="minorHAnsi"/>
                <w:sz w:val="20"/>
                <w:szCs w:val="20"/>
              </w:rPr>
            </w:pPr>
            <w:r w:rsidRPr="00474C16">
              <w:rPr>
                <w:rFonts w:cstheme="minorHAnsi"/>
                <w:sz w:val="20"/>
                <w:szCs w:val="20"/>
              </w:rPr>
              <w:t>Longline</w:t>
            </w:r>
          </w:p>
        </w:tc>
        <w:tc>
          <w:tcPr>
            <w:tcW w:w="570" w:type="pct"/>
            <w:tcBorders>
              <w:bottom w:val="single" w:sz="4" w:space="0" w:color="auto"/>
            </w:tcBorders>
          </w:tcPr>
          <w:p w14:paraId="36784AE3" w14:textId="77777777" w:rsidR="00AB538A" w:rsidRPr="00474C16" w:rsidRDefault="00AB538A" w:rsidP="00AB538A">
            <w:pPr>
              <w:rPr>
                <w:rFonts w:cstheme="minorHAnsi"/>
                <w:sz w:val="20"/>
                <w:szCs w:val="20"/>
              </w:rPr>
            </w:pPr>
            <w:r w:rsidRPr="00474C16">
              <w:rPr>
                <w:rFonts w:cstheme="minorHAnsi"/>
                <w:sz w:val="20"/>
                <w:szCs w:val="20"/>
              </w:rPr>
              <w:t>No. of vessels</w:t>
            </w:r>
          </w:p>
        </w:tc>
        <w:tc>
          <w:tcPr>
            <w:tcW w:w="511" w:type="pct"/>
            <w:tcBorders>
              <w:bottom w:val="single" w:sz="4" w:space="0" w:color="auto"/>
            </w:tcBorders>
            <w:vAlign w:val="center"/>
          </w:tcPr>
          <w:p w14:paraId="3FDDBC7C" w14:textId="77777777" w:rsidR="00AB538A" w:rsidRPr="00474C16" w:rsidRDefault="00AB538A" w:rsidP="00AB538A">
            <w:pPr>
              <w:jc w:val="right"/>
              <w:rPr>
                <w:rFonts w:cstheme="minorHAnsi"/>
                <w:sz w:val="20"/>
                <w:szCs w:val="20"/>
              </w:rPr>
            </w:pPr>
            <w:r w:rsidRPr="00474C16">
              <w:rPr>
                <w:rFonts w:cstheme="minorHAnsi"/>
                <w:sz w:val="20"/>
                <w:szCs w:val="20"/>
              </w:rPr>
              <w:t>684</w:t>
            </w:r>
          </w:p>
        </w:tc>
        <w:tc>
          <w:tcPr>
            <w:tcW w:w="553" w:type="pct"/>
            <w:tcBorders>
              <w:bottom w:val="single" w:sz="4" w:space="0" w:color="auto"/>
            </w:tcBorders>
            <w:vAlign w:val="center"/>
          </w:tcPr>
          <w:p w14:paraId="3894A89B" w14:textId="77777777" w:rsidR="00AB538A" w:rsidRPr="00474C16" w:rsidRDefault="00AB538A" w:rsidP="00AB538A">
            <w:pPr>
              <w:jc w:val="right"/>
              <w:rPr>
                <w:rFonts w:cstheme="minorHAnsi"/>
                <w:sz w:val="20"/>
                <w:szCs w:val="20"/>
              </w:rPr>
            </w:pPr>
            <w:r w:rsidRPr="00474C16">
              <w:rPr>
                <w:rFonts w:cstheme="minorHAnsi"/>
                <w:sz w:val="20"/>
                <w:szCs w:val="20"/>
              </w:rPr>
              <w:t>659</w:t>
            </w:r>
          </w:p>
        </w:tc>
        <w:tc>
          <w:tcPr>
            <w:tcW w:w="554" w:type="pct"/>
            <w:tcBorders>
              <w:bottom w:val="single" w:sz="4" w:space="0" w:color="auto"/>
            </w:tcBorders>
            <w:vAlign w:val="center"/>
          </w:tcPr>
          <w:p w14:paraId="3A1507B1" w14:textId="77777777" w:rsidR="00AB538A" w:rsidRPr="00474C16" w:rsidRDefault="00AB538A" w:rsidP="00AB538A">
            <w:pPr>
              <w:jc w:val="right"/>
              <w:rPr>
                <w:rFonts w:cstheme="minorHAnsi"/>
                <w:sz w:val="20"/>
                <w:szCs w:val="20"/>
              </w:rPr>
            </w:pPr>
            <w:r w:rsidRPr="00474C16">
              <w:rPr>
                <w:rFonts w:cstheme="minorHAnsi"/>
                <w:sz w:val="20"/>
                <w:szCs w:val="20"/>
              </w:rPr>
              <w:t>632</w:t>
            </w:r>
          </w:p>
        </w:tc>
        <w:tc>
          <w:tcPr>
            <w:tcW w:w="522" w:type="pct"/>
            <w:tcBorders>
              <w:bottom w:val="single" w:sz="4" w:space="0" w:color="auto"/>
            </w:tcBorders>
          </w:tcPr>
          <w:p w14:paraId="53D4F2C8"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658</w:t>
            </w:r>
          </w:p>
        </w:tc>
        <w:tc>
          <w:tcPr>
            <w:tcW w:w="521" w:type="pct"/>
            <w:tcBorders>
              <w:bottom w:val="single" w:sz="4" w:space="0" w:color="auto"/>
            </w:tcBorders>
            <w:vAlign w:val="center"/>
          </w:tcPr>
          <w:p w14:paraId="6D84F0FC" w14:textId="60CD1DC8" w:rsidR="00AB538A" w:rsidRPr="00474C16" w:rsidRDefault="00AB538A" w:rsidP="00AB538A">
            <w:pPr>
              <w:jc w:val="right"/>
              <w:rPr>
                <w:rFonts w:cstheme="minorHAnsi"/>
                <w:sz w:val="20"/>
                <w:szCs w:val="20"/>
                <w:lang w:eastAsia="ko-KR"/>
              </w:rPr>
            </w:pPr>
            <w:r w:rsidRPr="00474C16">
              <w:rPr>
                <w:rFonts w:cstheme="minorHAnsi"/>
                <w:sz w:val="20"/>
                <w:szCs w:val="20"/>
                <w:lang w:eastAsia="ko-KR"/>
              </w:rPr>
              <w:t>497</w:t>
            </w:r>
          </w:p>
        </w:tc>
        <w:tc>
          <w:tcPr>
            <w:tcW w:w="526" w:type="pct"/>
            <w:tcBorders>
              <w:bottom w:val="single" w:sz="4" w:space="0" w:color="auto"/>
            </w:tcBorders>
          </w:tcPr>
          <w:p w14:paraId="201DE7FD" w14:textId="37FC622A" w:rsidR="00AB538A" w:rsidRPr="00474C16" w:rsidRDefault="00AB538A" w:rsidP="00AB538A">
            <w:pPr>
              <w:jc w:val="right"/>
              <w:rPr>
                <w:rFonts w:cstheme="minorHAnsi"/>
                <w:sz w:val="20"/>
                <w:szCs w:val="20"/>
                <w:lang w:eastAsia="ko-KR"/>
              </w:rPr>
            </w:pPr>
            <w:r w:rsidRPr="00474C16">
              <w:rPr>
                <w:rFonts w:cstheme="minorHAnsi"/>
                <w:sz w:val="20"/>
                <w:szCs w:val="20"/>
                <w:lang w:eastAsia="ko-KR"/>
              </w:rPr>
              <w:t>485</w:t>
            </w:r>
          </w:p>
        </w:tc>
        <w:tc>
          <w:tcPr>
            <w:tcW w:w="522" w:type="pct"/>
            <w:tcBorders>
              <w:bottom w:val="single" w:sz="4" w:space="0" w:color="auto"/>
            </w:tcBorders>
          </w:tcPr>
          <w:p w14:paraId="78EB8810" w14:textId="059E86D9" w:rsidR="00AB538A" w:rsidRPr="00474C16" w:rsidRDefault="005A0E6F" w:rsidP="00AB538A">
            <w:pPr>
              <w:jc w:val="right"/>
              <w:rPr>
                <w:rFonts w:cstheme="minorHAnsi"/>
                <w:sz w:val="20"/>
                <w:szCs w:val="20"/>
                <w:lang w:eastAsia="ko-KR"/>
              </w:rPr>
            </w:pPr>
            <w:ins w:id="15" w:author="SungKwon Soh" w:date="2024-07-04T09:45:00Z" w16du:dateUtc="2024-07-03T22:45:00Z">
              <w:r>
                <w:rPr>
                  <w:rFonts w:cstheme="minorHAnsi" w:hint="eastAsia"/>
                  <w:sz w:val="20"/>
                  <w:szCs w:val="20"/>
                  <w:lang w:eastAsia="ko-KR"/>
                </w:rPr>
                <w:t>486</w:t>
              </w:r>
            </w:ins>
          </w:p>
        </w:tc>
      </w:tr>
      <w:tr w:rsidR="00AB538A" w:rsidRPr="00474C16" w14:paraId="53AEE14D" w14:textId="7ECFB59F" w:rsidTr="005178B0">
        <w:tc>
          <w:tcPr>
            <w:tcW w:w="721" w:type="pct"/>
            <w:shd w:val="clear" w:color="auto" w:fill="BFBFBF" w:themeFill="background1" w:themeFillShade="BF"/>
          </w:tcPr>
          <w:p w14:paraId="25647D88" w14:textId="77777777" w:rsidR="00AB538A" w:rsidRPr="00474C16" w:rsidRDefault="00AB538A" w:rsidP="00AB538A">
            <w:pPr>
              <w:rPr>
                <w:rFonts w:cstheme="minorHAnsi"/>
                <w:b/>
                <w:sz w:val="20"/>
                <w:szCs w:val="20"/>
              </w:rPr>
            </w:pPr>
            <w:r w:rsidRPr="00474C16">
              <w:rPr>
                <w:rFonts w:cstheme="minorHAnsi"/>
                <w:b/>
                <w:sz w:val="20"/>
                <w:szCs w:val="20"/>
              </w:rPr>
              <w:t>U.S.A.</w:t>
            </w:r>
          </w:p>
        </w:tc>
        <w:tc>
          <w:tcPr>
            <w:tcW w:w="570" w:type="pct"/>
            <w:shd w:val="clear" w:color="auto" w:fill="BFBFBF" w:themeFill="background1" w:themeFillShade="BF"/>
          </w:tcPr>
          <w:p w14:paraId="1B30A24D"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33CF19EC"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2B22442F"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5C9E838F"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4829DF8A" w14:textId="77777777" w:rsidR="00AB538A" w:rsidRPr="00474C16" w:rsidRDefault="00AB538A" w:rsidP="00AB538A">
            <w:pPr>
              <w:jc w:val="right"/>
              <w:rPr>
                <w:rFonts w:cstheme="minorHAnsi"/>
                <w:sz w:val="20"/>
                <w:szCs w:val="20"/>
              </w:rPr>
            </w:pPr>
          </w:p>
        </w:tc>
        <w:tc>
          <w:tcPr>
            <w:tcW w:w="521" w:type="pct"/>
            <w:shd w:val="clear" w:color="auto" w:fill="BFBFBF" w:themeFill="background1" w:themeFillShade="BF"/>
            <w:vAlign w:val="center"/>
          </w:tcPr>
          <w:p w14:paraId="61A5BE61"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2E858793"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01779B43" w14:textId="77777777" w:rsidR="00AB538A" w:rsidRPr="00474C16" w:rsidRDefault="00AB538A" w:rsidP="00AB538A">
            <w:pPr>
              <w:jc w:val="right"/>
              <w:rPr>
                <w:rFonts w:cstheme="minorHAnsi"/>
                <w:sz w:val="20"/>
                <w:szCs w:val="20"/>
              </w:rPr>
            </w:pPr>
          </w:p>
        </w:tc>
      </w:tr>
      <w:tr w:rsidR="00AB538A" w:rsidRPr="00474C16" w14:paraId="114BD632" w14:textId="648C0E9D" w:rsidTr="005178B0">
        <w:tc>
          <w:tcPr>
            <w:tcW w:w="721" w:type="pct"/>
            <w:tcBorders>
              <w:bottom w:val="single" w:sz="4" w:space="0" w:color="auto"/>
            </w:tcBorders>
          </w:tcPr>
          <w:p w14:paraId="77062B13" w14:textId="77777777" w:rsidR="00AB538A" w:rsidRPr="00474C16" w:rsidRDefault="00AB538A" w:rsidP="00AB538A">
            <w:pPr>
              <w:rPr>
                <w:rFonts w:cstheme="minorHAnsi"/>
                <w:sz w:val="20"/>
                <w:szCs w:val="20"/>
              </w:rPr>
            </w:pPr>
            <w:r w:rsidRPr="00474C16">
              <w:rPr>
                <w:rFonts w:cstheme="minorHAnsi"/>
                <w:sz w:val="20"/>
                <w:szCs w:val="20"/>
              </w:rPr>
              <w:t>Not applicable</w:t>
            </w:r>
          </w:p>
        </w:tc>
        <w:tc>
          <w:tcPr>
            <w:tcW w:w="570" w:type="pct"/>
            <w:tcBorders>
              <w:bottom w:val="single" w:sz="4" w:space="0" w:color="auto"/>
            </w:tcBorders>
            <w:vAlign w:val="center"/>
          </w:tcPr>
          <w:p w14:paraId="42AF6B84" w14:textId="770FF330" w:rsidR="00AB538A" w:rsidRPr="00474C16" w:rsidRDefault="00AB538A" w:rsidP="00AB538A">
            <w:pPr>
              <w:rPr>
                <w:rFonts w:cstheme="minorHAnsi"/>
                <w:sz w:val="20"/>
                <w:szCs w:val="20"/>
              </w:rPr>
            </w:pPr>
            <w:r w:rsidRPr="00474C16">
              <w:rPr>
                <w:rFonts w:cstheme="minorHAnsi"/>
                <w:sz w:val="20"/>
                <w:szCs w:val="20"/>
              </w:rPr>
              <w:t>Not applicable</w:t>
            </w:r>
          </w:p>
        </w:tc>
        <w:tc>
          <w:tcPr>
            <w:tcW w:w="511" w:type="pct"/>
            <w:tcBorders>
              <w:bottom w:val="single" w:sz="4" w:space="0" w:color="auto"/>
            </w:tcBorders>
            <w:vAlign w:val="center"/>
          </w:tcPr>
          <w:p w14:paraId="5EBC8B48" w14:textId="7F43A22E"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53" w:type="pct"/>
            <w:tcBorders>
              <w:bottom w:val="single" w:sz="4" w:space="0" w:color="auto"/>
            </w:tcBorders>
            <w:vAlign w:val="center"/>
          </w:tcPr>
          <w:p w14:paraId="02382B51" w14:textId="1FD5F33C"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54" w:type="pct"/>
            <w:tcBorders>
              <w:bottom w:val="single" w:sz="4" w:space="0" w:color="auto"/>
            </w:tcBorders>
          </w:tcPr>
          <w:p w14:paraId="3FE273F4" w14:textId="6CFFEBD0"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22" w:type="pct"/>
            <w:tcBorders>
              <w:bottom w:val="single" w:sz="4" w:space="0" w:color="auto"/>
            </w:tcBorders>
            <w:vAlign w:val="center"/>
          </w:tcPr>
          <w:p w14:paraId="6D8733F4" w14:textId="5F23BFB2" w:rsidR="00AB538A" w:rsidRPr="00474C16" w:rsidRDefault="00AB538A" w:rsidP="00AB538A">
            <w:pPr>
              <w:rPr>
                <w:rFonts w:cstheme="minorHAnsi"/>
                <w:sz w:val="20"/>
                <w:szCs w:val="20"/>
              </w:rPr>
            </w:pPr>
            <w:r w:rsidRPr="00474C16">
              <w:rPr>
                <w:rFonts w:cstheme="minorHAnsi"/>
                <w:sz w:val="20"/>
                <w:szCs w:val="20"/>
              </w:rPr>
              <w:t>Not applicable</w:t>
            </w:r>
          </w:p>
        </w:tc>
        <w:tc>
          <w:tcPr>
            <w:tcW w:w="521" w:type="pct"/>
            <w:tcBorders>
              <w:bottom w:val="single" w:sz="4" w:space="0" w:color="auto"/>
            </w:tcBorders>
            <w:vAlign w:val="center"/>
          </w:tcPr>
          <w:p w14:paraId="30CD544A" w14:textId="2FC0F6DC"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26" w:type="pct"/>
            <w:tcBorders>
              <w:bottom w:val="single" w:sz="4" w:space="0" w:color="auto"/>
            </w:tcBorders>
          </w:tcPr>
          <w:p w14:paraId="50275DF1" w14:textId="18CB1F21" w:rsidR="00AB538A" w:rsidRPr="00474C16" w:rsidRDefault="00AB538A" w:rsidP="00AB538A">
            <w:pPr>
              <w:jc w:val="right"/>
              <w:rPr>
                <w:rFonts w:cstheme="minorHAnsi"/>
                <w:sz w:val="20"/>
                <w:szCs w:val="20"/>
              </w:rPr>
            </w:pPr>
            <w:r w:rsidRPr="00474C16">
              <w:rPr>
                <w:rFonts w:cstheme="minorHAnsi"/>
                <w:sz w:val="20"/>
                <w:szCs w:val="20"/>
              </w:rPr>
              <w:t>Not applicable</w:t>
            </w:r>
          </w:p>
        </w:tc>
        <w:tc>
          <w:tcPr>
            <w:tcW w:w="522" w:type="pct"/>
            <w:tcBorders>
              <w:bottom w:val="single" w:sz="4" w:space="0" w:color="auto"/>
            </w:tcBorders>
          </w:tcPr>
          <w:p w14:paraId="6C197C7E" w14:textId="4DA7F526" w:rsidR="00AB538A" w:rsidRPr="00474C16" w:rsidRDefault="002D1A97" w:rsidP="00AB538A">
            <w:pPr>
              <w:jc w:val="right"/>
              <w:rPr>
                <w:rFonts w:cstheme="minorHAnsi"/>
                <w:sz w:val="20"/>
                <w:szCs w:val="20"/>
              </w:rPr>
            </w:pPr>
            <w:ins w:id="16" w:author="SungKwon Soh" w:date="2024-07-04T12:14:00Z" w16du:dateUtc="2024-07-04T01:14:00Z">
              <w:r w:rsidRPr="00474C16">
                <w:rPr>
                  <w:rFonts w:cstheme="minorHAnsi"/>
                  <w:sz w:val="20"/>
                  <w:szCs w:val="20"/>
                </w:rPr>
                <w:t>Not applicable</w:t>
              </w:r>
            </w:ins>
          </w:p>
        </w:tc>
      </w:tr>
      <w:tr w:rsidR="00AB538A" w:rsidRPr="00474C16" w14:paraId="1158B689" w14:textId="28C9E2D0" w:rsidTr="005178B0">
        <w:tc>
          <w:tcPr>
            <w:tcW w:w="721" w:type="pct"/>
            <w:shd w:val="clear" w:color="auto" w:fill="BFBFBF" w:themeFill="background1" w:themeFillShade="BF"/>
          </w:tcPr>
          <w:p w14:paraId="2565085E" w14:textId="77777777" w:rsidR="00AB538A" w:rsidRPr="00474C16" w:rsidRDefault="00AB538A" w:rsidP="00AB538A">
            <w:pPr>
              <w:rPr>
                <w:rFonts w:cstheme="minorHAnsi"/>
                <w:b/>
                <w:sz w:val="20"/>
                <w:szCs w:val="20"/>
              </w:rPr>
            </w:pPr>
            <w:r w:rsidRPr="00474C16">
              <w:rPr>
                <w:rFonts w:cstheme="minorHAnsi"/>
                <w:b/>
                <w:sz w:val="20"/>
                <w:szCs w:val="20"/>
              </w:rPr>
              <w:t>Vanuatu</w:t>
            </w:r>
          </w:p>
        </w:tc>
        <w:tc>
          <w:tcPr>
            <w:tcW w:w="570" w:type="pct"/>
            <w:shd w:val="clear" w:color="auto" w:fill="BFBFBF" w:themeFill="background1" w:themeFillShade="BF"/>
          </w:tcPr>
          <w:p w14:paraId="2FFECD93" w14:textId="77777777" w:rsidR="00AB538A" w:rsidRPr="00474C16" w:rsidRDefault="00AB538A" w:rsidP="00AB538A">
            <w:pPr>
              <w:rPr>
                <w:rFonts w:cstheme="minorHAnsi"/>
                <w:sz w:val="20"/>
                <w:szCs w:val="20"/>
              </w:rPr>
            </w:pPr>
          </w:p>
        </w:tc>
        <w:tc>
          <w:tcPr>
            <w:tcW w:w="511" w:type="pct"/>
            <w:shd w:val="clear" w:color="auto" w:fill="BFBFBF" w:themeFill="background1" w:themeFillShade="BF"/>
            <w:vAlign w:val="center"/>
          </w:tcPr>
          <w:p w14:paraId="5D21488F" w14:textId="77777777" w:rsidR="00AB538A" w:rsidRPr="00474C16" w:rsidRDefault="00AB538A" w:rsidP="00AB538A">
            <w:pPr>
              <w:jc w:val="right"/>
              <w:rPr>
                <w:rFonts w:cstheme="minorHAnsi"/>
                <w:sz w:val="20"/>
                <w:szCs w:val="20"/>
              </w:rPr>
            </w:pPr>
          </w:p>
        </w:tc>
        <w:tc>
          <w:tcPr>
            <w:tcW w:w="553" w:type="pct"/>
            <w:shd w:val="clear" w:color="auto" w:fill="BFBFBF" w:themeFill="background1" w:themeFillShade="BF"/>
            <w:vAlign w:val="center"/>
          </w:tcPr>
          <w:p w14:paraId="60E96CB7" w14:textId="77777777" w:rsidR="00AB538A" w:rsidRPr="00474C16" w:rsidRDefault="00AB538A" w:rsidP="00AB538A">
            <w:pPr>
              <w:jc w:val="right"/>
              <w:rPr>
                <w:rFonts w:cstheme="minorHAnsi"/>
                <w:sz w:val="20"/>
                <w:szCs w:val="20"/>
              </w:rPr>
            </w:pPr>
          </w:p>
        </w:tc>
        <w:tc>
          <w:tcPr>
            <w:tcW w:w="554" w:type="pct"/>
            <w:shd w:val="clear" w:color="auto" w:fill="BFBFBF" w:themeFill="background1" w:themeFillShade="BF"/>
            <w:vAlign w:val="center"/>
          </w:tcPr>
          <w:p w14:paraId="75FC8F5B"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75147EF5" w14:textId="77777777" w:rsidR="00AB538A" w:rsidRPr="00474C16" w:rsidRDefault="00AB538A" w:rsidP="00AB538A">
            <w:pPr>
              <w:jc w:val="right"/>
              <w:rPr>
                <w:rFonts w:cstheme="minorHAnsi"/>
                <w:sz w:val="20"/>
                <w:szCs w:val="20"/>
              </w:rPr>
            </w:pPr>
          </w:p>
        </w:tc>
        <w:tc>
          <w:tcPr>
            <w:tcW w:w="521" w:type="pct"/>
            <w:shd w:val="clear" w:color="auto" w:fill="BFBFBF" w:themeFill="background1" w:themeFillShade="BF"/>
            <w:vAlign w:val="center"/>
          </w:tcPr>
          <w:p w14:paraId="69605A8E" w14:textId="77777777" w:rsidR="00AB538A" w:rsidRPr="00474C16" w:rsidRDefault="00AB538A" w:rsidP="00AB538A">
            <w:pPr>
              <w:jc w:val="right"/>
              <w:rPr>
                <w:rFonts w:cstheme="minorHAnsi"/>
                <w:sz w:val="20"/>
                <w:szCs w:val="20"/>
              </w:rPr>
            </w:pPr>
          </w:p>
        </w:tc>
        <w:tc>
          <w:tcPr>
            <w:tcW w:w="526" w:type="pct"/>
            <w:shd w:val="clear" w:color="auto" w:fill="BFBFBF" w:themeFill="background1" w:themeFillShade="BF"/>
          </w:tcPr>
          <w:p w14:paraId="307EF3B8" w14:textId="77777777" w:rsidR="00AB538A" w:rsidRPr="00474C16" w:rsidRDefault="00AB538A" w:rsidP="00AB538A">
            <w:pPr>
              <w:jc w:val="right"/>
              <w:rPr>
                <w:rFonts w:cstheme="minorHAnsi"/>
                <w:sz w:val="20"/>
                <w:szCs w:val="20"/>
              </w:rPr>
            </w:pPr>
          </w:p>
        </w:tc>
        <w:tc>
          <w:tcPr>
            <w:tcW w:w="522" w:type="pct"/>
            <w:shd w:val="clear" w:color="auto" w:fill="BFBFBF" w:themeFill="background1" w:themeFillShade="BF"/>
          </w:tcPr>
          <w:p w14:paraId="640F14E9" w14:textId="77777777" w:rsidR="00AB538A" w:rsidRPr="00474C16" w:rsidRDefault="00AB538A" w:rsidP="00AB538A">
            <w:pPr>
              <w:jc w:val="right"/>
              <w:rPr>
                <w:rFonts w:cstheme="minorHAnsi"/>
                <w:sz w:val="20"/>
                <w:szCs w:val="20"/>
              </w:rPr>
            </w:pPr>
          </w:p>
        </w:tc>
      </w:tr>
      <w:tr w:rsidR="00AB538A" w:rsidRPr="00474C16" w14:paraId="4A8DC938" w14:textId="31A21632" w:rsidTr="005178B0">
        <w:tc>
          <w:tcPr>
            <w:tcW w:w="721" w:type="pct"/>
          </w:tcPr>
          <w:p w14:paraId="135F4D56" w14:textId="19660920" w:rsidR="00AB538A" w:rsidRPr="00474C16" w:rsidRDefault="00AB538A" w:rsidP="00AB538A">
            <w:pPr>
              <w:rPr>
                <w:rFonts w:cstheme="minorHAnsi"/>
                <w:sz w:val="20"/>
                <w:szCs w:val="20"/>
              </w:rPr>
            </w:pPr>
            <w:r w:rsidRPr="00474C16">
              <w:rPr>
                <w:rFonts w:cstheme="minorHAnsi"/>
                <w:sz w:val="20"/>
                <w:szCs w:val="20"/>
              </w:rPr>
              <w:t>Longline</w:t>
            </w:r>
          </w:p>
        </w:tc>
        <w:tc>
          <w:tcPr>
            <w:tcW w:w="570" w:type="pct"/>
          </w:tcPr>
          <w:p w14:paraId="4A268C1F" w14:textId="6C92A46E" w:rsidR="00AB538A" w:rsidRPr="00474C16" w:rsidRDefault="00AB538A" w:rsidP="00AB538A">
            <w:pPr>
              <w:rPr>
                <w:rFonts w:cstheme="minorHAnsi"/>
                <w:sz w:val="20"/>
                <w:szCs w:val="20"/>
              </w:rPr>
            </w:pPr>
            <w:r w:rsidRPr="00474C16">
              <w:rPr>
                <w:rFonts w:cstheme="minorHAnsi"/>
                <w:sz w:val="20"/>
                <w:szCs w:val="20"/>
              </w:rPr>
              <w:t xml:space="preserve">No. of vessels </w:t>
            </w:r>
          </w:p>
        </w:tc>
        <w:tc>
          <w:tcPr>
            <w:tcW w:w="511" w:type="pct"/>
            <w:vAlign w:val="center"/>
          </w:tcPr>
          <w:p w14:paraId="43DA5DB9" w14:textId="21D00EFA" w:rsidR="00AB538A" w:rsidRPr="00474C16" w:rsidRDefault="00AB538A" w:rsidP="00AB538A">
            <w:pPr>
              <w:jc w:val="right"/>
              <w:rPr>
                <w:rFonts w:cstheme="minorHAnsi"/>
                <w:sz w:val="20"/>
                <w:szCs w:val="20"/>
              </w:rPr>
            </w:pPr>
            <w:r w:rsidRPr="00474C16">
              <w:rPr>
                <w:rFonts w:cstheme="minorHAnsi"/>
                <w:sz w:val="20"/>
                <w:szCs w:val="20"/>
              </w:rPr>
              <w:t>0</w:t>
            </w:r>
          </w:p>
        </w:tc>
        <w:tc>
          <w:tcPr>
            <w:tcW w:w="553" w:type="pct"/>
            <w:vAlign w:val="center"/>
          </w:tcPr>
          <w:p w14:paraId="2B4A6198" w14:textId="45DB52A7" w:rsidR="00AB538A" w:rsidRPr="00474C16" w:rsidRDefault="00AB538A" w:rsidP="00AB538A">
            <w:pPr>
              <w:jc w:val="right"/>
              <w:rPr>
                <w:rFonts w:cstheme="minorHAnsi"/>
                <w:sz w:val="20"/>
                <w:szCs w:val="20"/>
              </w:rPr>
            </w:pPr>
            <w:r w:rsidRPr="00474C16">
              <w:rPr>
                <w:rFonts w:cstheme="minorHAnsi"/>
                <w:sz w:val="20"/>
                <w:szCs w:val="20"/>
              </w:rPr>
              <w:t>0</w:t>
            </w:r>
          </w:p>
        </w:tc>
        <w:tc>
          <w:tcPr>
            <w:tcW w:w="554" w:type="pct"/>
            <w:vAlign w:val="center"/>
          </w:tcPr>
          <w:p w14:paraId="5F8EC076" w14:textId="21B84785" w:rsidR="00AB538A" w:rsidRPr="00474C16" w:rsidRDefault="00AB538A" w:rsidP="00AB538A">
            <w:pPr>
              <w:jc w:val="right"/>
              <w:rPr>
                <w:rFonts w:cstheme="minorHAnsi"/>
                <w:sz w:val="20"/>
                <w:szCs w:val="20"/>
              </w:rPr>
            </w:pPr>
            <w:r w:rsidRPr="00474C16">
              <w:rPr>
                <w:rFonts w:cstheme="minorHAnsi"/>
                <w:sz w:val="20"/>
                <w:szCs w:val="20"/>
              </w:rPr>
              <w:t>0</w:t>
            </w:r>
          </w:p>
        </w:tc>
        <w:tc>
          <w:tcPr>
            <w:tcW w:w="522" w:type="pct"/>
            <w:vAlign w:val="center"/>
          </w:tcPr>
          <w:p w14:paraId="027A4A35" w14:textId="359C702B" w:rsidR="00AB538A" w:rsidRPr="00474C16" w:rsidRDefault="00AB538A" w:rsidP="00AB538A">
            <w:pPr>
              <w:jc w:val="right"/>
              <w:rPr>
                <w:rFonts w:cstheme="minorHAnsi"/>
                <w:sz w:val="20"/>
                <w:szCs w:val="20"/>
              </w:rPr>
            </w:pPr>
            <w:r w:rsidRPr="00474C16">
              <w:rPr>
                <w:rFonts w:cstheme="minorHAnsi"/>
                <w:sz w:val="20"/>
                <w:szCs w:val="20"/>
              </w:rPr>
              <w:t>0</w:t>
            </w:r>
          </w:p>
        </w:tc>
        <w:tc>
          <w:tcPr>
            <w:tcW w:w="521" w:type="pct"/>
            <w:vAlign w:val="center"/>
          </w:tcPr>
          <w:p w14:paraId="751089CD" w14:textId="4375FA39" w:rsidR="00AB538A" w:rsidRPr="00474C16" w:rsidRDefault="00AB538A" w:rsidP="00AB538A">
            <w:pPr>
              <w:jc w:val="right"/>
              <w:rPr>
                <w:rFonts w:cstheme="minorHAnsi"/>
                <w:sz w:val="20"/>
                <w:szCs w:val="20"/>
              </w:rPr>
            </w:pPr>
          </w:p>
        </w:tc>
        <w:tc>
          <w:tcPr>
            <w:tcW w:w="526" w:type="pct"/>
          </w:tcPr>
          <w:p w14:paraId="16836A32" w14:textId="200D3041" w:rsidR="00AB538A" w:rsidRPr="00474C16" w:rsidRDefault="00AB538A" w:rsidP="00AB538A">
            <w:pPr>
              <w:jc w:val="right"/>
              <w:rPr>
                <w:rFonts w:cstheme="minorHAnsi"/>
                <w:sz w:val="20"/>
                <w:szCs w:val="20"/>
              </w:rPr>
            </w:pPr>
            <w:r w:rsidRPr="00474C16">
              <w:rPr>
                <w:rFonts w:cstheme="minorHAnsi"/>
                <w:sz w:val="20"/>
                <w:szCs w:val="20"/>
              </w:rPr>
              <w:t>0</w:t>
            </w:r>
          </w:p>
        </w:tc>
        <w:tc>
          <w:tcPr>
            <w:tcW w:w="522" w:type="pct"/>
          </w:tcPr>
          <w:p w14:paraId="323A570E" w14:textId="193AF90C" w:rsidR="00AB538A" w:rsidRPr="00474C16" w:rsidRDefault="007663BF" w:rsidP="00AB538A">
            <w:pPr>
              <w:jc w:val="right"/>
              <w:rPr>
                <w:rFonts w:cstheme="minorHAnsi"/>
                <w:sz w:val="20"/>
                <w:szCs w:val="20"/>
                <w:lang w:eastAsia="ko-KR"/>
              </w:rPr>
            </w:pPr>
            <w:ins w:id="17" w:author="SungKwon Soh" w:date="2024-07-04T10:12:00Z" w16du:dateUtc="2024-07-03T23:12:00Z">
              <w:r>
                <w:rPr>
                  <w:rFonts w:cstheme="minorHAnsi" w:hint="eastAsia"/>
                  <w:sz w:val="20"/>
                  <w:szCs w:val="20"/>
                  <w:lang w:eastAsia="ko-KR"/>
                </w:rPr>
                <w:t>0</w:t>
              </w:r>
            </w:ins>
          </w:p>
        </w:tc>
      </w:tr>
    </w:tbl>
    <w:p w14:paraId="54767B2B" w14:textId="77777777" w:rsidR="00206BA7" w:rsidRPr="00474C16" w:rsidRDefault="00767875" w:rsidP="003703B2">
      <w:pPr>
        <w:rPr>
          <w:rFonts w:cstheme="minorHAnsi"/>
          <w:b/>
          <w:bCs/>
        </w:rPr>
      </w:pPr>
      <w:r w:rsidRPr="00474C16">
        <w:rPr>
          <w:rFonts w:cstheme="minorHAnsi"/>
          <w:b/>
          <w:bCs/>
        </w:rPr>
        <w:br w:type="page"/>
      </w:r>
      <w:r w:rsidR="000E193A" w:rsidRPr="00474C16">
        <w:rPr>
          <w:rFonts w:cstheme="minorHAnsi"/>
          <w:b/>
          <w:bCs/>
        </w:rPr>
        <w:lastRenderedPageBreak/>
        <w:t xml:space="preserve">Table 2. </w:t>
      </w:r>
      <w:r w:rsidR="00206BA7" w:rsidRPr="00474C16">
        <w:rPr>
          <w:rFonts w:cstheme="minorHAnsi"/>
          <w:b/>
          <w:bCs/>
        </w:rPr>
        <w:t>Catches</w:t>
      </w:r>
      <w:r w:rsidR="00CE5078" w:rsidRPr="00474C16">
        <w:rPr>
          <w:rFonts w:cstheme="minorHAnsi"/>
          <w:b/>
          <w:bCs/>
        </w:rPr>
        <w:t xml:space="preserve"> (mt)</w:t>
      </w:r>
      <w:r w:rsidR="00990E97" w:rsidRPr="00474C16">
        <w:rPr>
          <w:rFonts w:cstheme="minorHAnsi"/>
          <w:b/>
          <w:bCs/>
        </w:rPr>
        <w:t>, including discards,</w:t>
      </w:r>
      <w:r w:rsidR="00206BA7" w:rsidRPr="00474C16">
        <w:rPr>
          <w:rFonts w:cstheme="minorHAnsi"/>
          <w:b/>
          <w:bCs/>
        </w:rPr>
        <w:t xml:space="preserve"> of Pacific bluefin tuna </w:t>
      </w:r>
      <w:r w:rsidR="00206BA7" w:rsidRPr="00474C16">
        <w:rPr>
          <w:rFonts w:cstheme="minorHAnsi"/>
          <w:b/>
          <w:bCs/>
          <w:i/>
        </w:rPr>
        <w:t>in the Convention Area</w:t>
      </w:r>
      <w:r w:rsidR="00990E97" w:rsidRPr="00474C16">
        <w:rPr>
          <w:rFonts w:cstheme="minorHAnsi"/>
          <w:b/>
          <w:bCs/>
        </w:rPr>
        <w:t xml:space="preserve"> (include all the fisheries in the previous table, plus all other fisheries that catch any </w:t>
      </w:r>
      <w:r w:rsidR="00E04C7F" w:rsidRPr="00474C16">
        <w:rPr>
          <w:rFonts w:cstheme="minorHAnsi"/>
          <w:b/>
          <w:bCs/>
          <w:lang w:eastAsia="ko-KR"/>
        </w:rPr>
        <w:t>Pacific bluefin tuna</w:t>
      </w:r>
      <w:r w:rsidR="00990E97" w:rsidRPr="00474C16">
        <w:rPr>
          <w:rFonts w:cstheme="minorHAnsi"/>
          <w:b/>
          <w:bCs/>
        </w:rPr>
        <w:t>)</w:t>
      </w:r>
    </w:p>
    <w:tbl>
      <w:tblPr>
        <w:tblStyle w:val="TableGrid"/>
        <w:tblW w:w="4991" w:type="pct"/>
        <w:tblLook w:val="04A0" w:firstRow="1" w:lastRow="0" w:firstColumn="1" w:lastColumn="0" w:noHBand="0" w:noVBand="1"/>
      </w:tblPr>
      <w:tblGrid>
        <w:gridCol w:w="1320"/>
        <w:gridCol w:w="891"/>
        <w:gridCol w:w="896"/>
        <w:gridCol w:w="891"/>
        <w:gridCol w:w="902"/>
        <w:gridCol w:w="902"/>
        <w:gridCol w:w="899"/>
        <w:gridCol w:w="899"/>
        <w:gridCol w:w="899"/>
        <w:gridCol w:w="891"/>
        <w:gridCol w:w="896"/>
        <w:gridCol w:w="891"/>
        <w:gridCol w:w="866"/>
        <w:gridCol w:w="877"/>
        <w:gridCol w:w="869"/>
      </w:tblGrid>
      <w:tr w:rsidR="005528EE" w:rsidRPr="00474C16" w14:paraId="60F4146A" w14:textId="44326B4A" w:rsidTr="00421049">
        <w:trPr>
          <w:trHeight w:val="215"/>
          <w:tblHeader/>
        </w:trPr>
        <w:tc>
          <w:tcPr>
            <w:tcW w:w="479" w:type="pct"/>
            <w:vMerge w:val="restart"/>
            <w:shd w:val="clear" w:color="auto" w:fill="F7CAAC" w:themeFill="accent2" w:themeFillTint="66"/>
            <w:vAlign w:val="center"/>
          </w:tcPr>
          <w:p w14:paraId="605FFE35" w14:textId="77777777" w:rsidR="005528EE" w:rsidRPr="00474C16" w:rsidRDefault="005528EE" w:rsidP="006865B9">
            <w:pPr>
              <w:jc w:val="center"/>
              <w:rPr>
                <w:rFonts w:cstheme="minorHAnsi"/>
                <w:b/>
                <w:bCs/>
                <w:sz w:val="20"/>
                <w:szCs w:val="20"/>
              </w:rPr>
            </w:pPr>
            <w:r w:rsidRPr="00474C16">
              <w:rPr>
                <w:rFonts w:cstheme="minorHAnsi"/>
                <w:b/>
                <w:bCs/>
                <w:sz w:val="20"/>
                <w:szCs w:val="20"/>
              </w:rPr>
              <w:t>Fishery</w:t>
            </w:r>
          </w:p>
        </w:tc>
        <w:tc>
          <w:tcPr>
            <w:tcW w:w="2603" w:type="pct"/>
            <w:gridSpan w:val="8"/>
            <w:shd w:val="clear" w:color="auto" w:fill="F7CAAC" w:themeFill="accent2" w:themeFillTint="66"/>
            <w:vAlign w:val="center"/>
          </w:tcPr>
          <w:p w14:paraId="5DA81A75" w14:textId="77777777" w:rsidR="005528EE" w:rsidRPr="00474C16" w:rsidRDefault="005528EE" w:rsidP="00B2142D">
            <w:pPr>
              <w:jc w:val="center"/>
              <w:rPr>
                <w:rFonts w:cstheme="minorHAnsi"/>
                <w:b/>
                <w:bCs/>
                <w:sz w:val="20"/>
                <w:szCs w:val="20"/>
                <w:lang w:eastAsia="ko-KR"/>
              </w:rPr>
            </w:pPr>
            <w:r w:rsidRPr="00474C16">
              <w:rPr>
                <w:rFonts w:cstheme="minorHAnsi"/>
                <w:b/>
                <w:bCs/>
                <w:sz w:val="20"/>
                <w:szCs w:val="20"/>
                <w:lang w:eastAsia="ko-KR"/>
              </w:rPr>
              <w:t>All catches</w:t>
            </w:r>
          </w:p>
          <w:p w14:paraId="150BE73A" w14:textId="2D2AC6C5" w:rsidR="005528EE" w:rsidRPr="00474C16" w:rsidRDefault="005528EE" w:rsidP="00B2142D">
            <w:pPr>
              <w:jc w:val="center"/>
              <w:rPr>
                <w:rFonts w:cstheme="minorHAnsi"/>
                <w:b/>
                <w:bCs/>
                <w:sz w:val="20"/>
                <w:szCs w:val="20"/>
                <w:lang w:eastAsia="ko-KR"/>
              </w:rPr>
            </w:pPr>
            <w:r w:rsidRPr="00474C16">
              <w:rPr>
                <w:rFonts w:cstheme="minorHAnsi"/>
                <w:b/>
                <w:bCs/>
                <w:sz w:val="20"/>
                <w:szCs w:val="20"/>
                <w:lang w:eastAsia="ko-KR"/>
              </w:rPr>
              <w:t xml:space="preserve">(Para </w:t>
            </w:r>
            <w:r w:rsidR="009D6EFE">
              <w:rPr>
                <w:rFonts w:cstheme="minorHAnsi"/>
                <w:b/>
                <w:bCs/>
                <w:sz w:val="20"/>
                <w:szCs w:val="20"/>
                <w:lang w:eastAsia="ko-KR"/>
              </w:rPr>
              <w:t>3</w:t>
            </w:r>
            <w:r w:rsidRPr="00474C16">
              <w:rPr>
                <w:rFonts w:cstheme="minorHAnsi"/>
                <w:b/>
                <w:bCs/>
                <w:sz w:val="20"/>
                <w:szCs w:val="20"/>
                <w:lang w:eastAsia="ko-KR"/>
              </w:rPr>
              <w:t>, CMM 202</w:t>
            </w:r>
            <w:r w:rsidR="00AB538A">
              <w:rPr>
                <w:rFonts w:cstheme="minorHAnsi"/>
                <w:b/>
                <w:bCs/>
                <w:sz w:val="20"/>
                <w:szCs w:val="20"/>
                <w:lang w:eastAsia="ko-KR"/>
              </w:rPr>
              <w:t>3</w:t>
            </w:r>
            <w:r w:rsidRPr="00474C16">
              <w:rPr>
                <w:rFonts w:cstheme="minorHAnsi"/>
                <w:b/>
                <w:bCs/>
                <w:sz w:val="20"/>
                <w:szCs w:val="20"/>
                <w:lang w:eastAsia="ko-KR"/>
              </w:rPr>
              <w:t>-02)</w:t>
            </w:r>
          </w:p>
        </w:tc>
        <w:tc>
          <w:tcPr>
            <w:tcW w:w="1918" w:type="pct"/>
            <w:gridSpan w:val="6"/>
            <w:shd w:val="clear" w:color="auto" w:fill="F7CAAC" w:themeFill="accent2" w:themeFillTint="66"/>
            <w:vAlign w:val="center"/>
          </w:tcPr>
          <w:p w14:paraId="04B2650E" w14:textId="77777777" w:rsidR="005528EE" w:rsidRPr="00474C16" w:rsidRDefault="005528EE" w:rsidP="00B2142D">
            <w:pPr>
              <w:jc w:val="center"/>
              <w:rPr>
                <w:rFonts w:cstheme="minorHAnsi"/>
                <w:b/>
                <w:bCs/>
                <w:sz w:val="20"/>
                <w:szCs w:val="20"/>
                <w:lang w:eastAsia="ko-KR"/>
              </w:rPr>
            </w:pPr>
            <w:r w:rsidRPr="00474C16">
              <w:rPr>
                <w:rFonts w:cstheme="minorHAnsi"/>
                <w:b/>
                <w:bCs/>
                <w:sz w:val="20"/>
                <w:szCs w:val="20"/>
                <w:lang w:eastAsia="ko-KR"/>
              </w:rPr>
              <w:t>All catches</w:t>
            </w:r>
          </w:p>
          <w:p w14:paraId="4ADB7A6A" w14:textId="7A6CFC4F" w:rsidR="005528EE" w:rsidRPr="00474C16" w:rsidRDefault="005528EE" w:rsidP="00B2142D">
            <w:pPr>
              <w:jc w:val="center"/>
              <w:rPr>
                <w:rFonts w:cstheme="minorHAnsi"/>
                <w:b/>
                <w:bCs/>
                <w:sz w:val="20"/>
                <w:szCs w:val="20"/>
                <w:lang w:eastAsia="ko-KR"/>
              </w:rPr>
            </w:pPr>
            <w:r w:rsidRPr="00474C16">
              <w:rPr>
                <w:rFonts w:cstheme="minorHAnsi"/>
                <w:b/>
                <w:bCs/>
                <w:sz w:val="20"/>
                <w:szCs w:val="20"/>
                <w:lang w:eastAsia="ko-KR"/>
              </w:rPr>
              <w:t xml:space="preserve">(Para </w:t>
            </w:r>
            <w:r w:rsidR="00AB538A">
              <w:rPr>
                <w:rFonts w:cstheme="minorHAnsi"/>
                <w:b/>
                <w:bCs/>
                <w:sz w:val="20"/>
                <w:szCs w:val="20"/>
                <w:lang w:eastAsia="ko-KR"/>
              </w:rPr>
              <w:t>8</w:t>
            </w:r>
            <w:r w:rsidRPr="00474C16">
              <w:rPr>
                <w:rFonts w:cstheme="minorHAnsi"/>
                <w:b/>
                <w:bCs/>
                <w:sz w:val="20"/>
                <w:szCs w:val="20"/>
                <w:lang w:eastAsia="ko-KR"/>
              </w:rPr>
              <w:t>, CMM 202</w:t>
            </w:r>
            <w:r w:rsidR="00AB538A">
              <w:rPr>
                <w:rFonts w:cstheme="minorHAnsi"/>
                <w:b/>
                <w:bCs/>
                <w:sz w:val="20"/>
                <w:szCs w:val="20"/>
                <w:lang w:eastAsia="ko-KR"/>
              </w:rPr>
              <w:t>3</w:t>
            </w:r>
            <w:r w:rsidRPr="00474C16">
              <w:rPr>
                <w:rFonts w:cstheme="minorHAnsi"/>
                <w:b/>
                <w:bCs/>
                <w:sz w:val="20"/>
                <w:szCs w:val="20"/>
                <w:lang w:eastAsia="ko-KR"/>
              </w:rPr>
              <w:t>-02)</w:t>
            </w:r>
          </w:p>
        </w:tc>
      </w:tr>
      <w:tr w:rsidR="00421049" w:rsidRPr="00474C16" w14:paraId="18EDD4E7" w14:textId="1C15269A" w:rsidTr="00421049">
        <w:trPr>
          <w:trHeight w:val="467"/>
          <w:tblHeader/>
        </w:trPr>
        <w:tc>
          <w:tcPr>
            <w:tcW w:w="479" w:type="pct"/>
            <w:vMerge/>
            <w:shd w:val="clear" w:color="auto" w:fill="F7CAAC" w:themeFill="accent2" w:themeFillTint="66"/>
            <w:vAlign w:val="center"/>
          </w:tcPr>
          <w:p w14:paraId="0EC01388" w14:textId="77777777" w:rsidR="005528EE" w:rsidRPr="00474C16" w:rsidRDefault="005528EE" w:rsidP="00610125">
            <w:pPr>
              <w:jc w:val="center"/>
              <w:rPr>
                <w:rFonts w:cstheme="minorHAnsi"/>
                <w:b/>
                <w:bCs/>
                <w:sz w:val="20"/>
                <w:szCs w:val="20"/>
              </w:rPr>
            </w:pPr>
          </w:p>
        </w:tc>
        <w:tc>
          <w:tcPr>
            <w:tcW w:w="648" w:type="pct"/>
            <w:gridSpan w:val="2"/>
            <w:shd w:val="clear" w:color="auto" w:fill="F7CAAC" w:themeFill="accent2" w:themeFillTint="66"/>
            <w:vAlign w:val="center"/>
          </w:tcPr>
          <w:p w14:paraId="79BA06E5" w14:textId="77777777" w:rsidR="005528EE" w:rsidRPr="00474C16" w:rsidRDefault="005528EE" w:rsidP="00610125">
            <w:pPr>
              <w:jc w:val="center"/>
              <w:rPr>
                <w:rFonts w:cstheme="minorHAnsi"/>
                <w:b/>
                <w:bCs/>
                <w:sz w:val="20"/>
                <w:szCs w:val="20"/>
              </w:rPr>
            </w:pPr>
            <w:r w:rsidRPr="00474C16">
              <w:rPr>
                <w:rFonts w:cstheme="minorHAnsi"/>
                <w:b/>
                <w:bCs/>
                <w:sz w:val="20"/>
                <w:szCs w:val="20"/>
              </w:rPr>
              <w:t>2002</w:t>
            </w:r>
          </w:p>
        </w:tc>
        <w:tc>
          <w:tcPr>
            <w:tcW w:w="650" w:type="pct"/>
            <w:gridSpan w:val="2"/>
            <w:shd w:val="clear" w:color="auto" w:fill="F7CAAC" w:themeFill="accent2" w:themeFillTint="66"/>
            <w:vAlign w:val="center"/>
          </w:tcPr>
          <w:p w14:paraId="70A76BC3" w14:textId="77777777" w:rsidR="005528EE" w:rsidRPr="00474C16" w:rsidRDefault="005528EE" w:rsidP="00610125">
            <w:pPr>
              <w:jc w:val="center"/>
              <w:rPr>
                <w:rFonts w:cstheme="minorHAnsi"/>
                <w:b/>
                <w:bCs/>
                <w:sz w:val="20"/>
                <w:szCs w:val="20"/>
              </w:rPr>
            </w:pPr>
            <w:r w:rsidRPr="00474C16">
              <w:rPr>
                <w:rFonts w:cstheme="minorHAnsi"/>
                <w:b/>
                <w:bCs/>
                <w:sz w:val="20"/>
                <w:szCs w:val="20"/>
              </w:rPr>
              <w:t>2003</w:t>
            </w:r>
          </w:p>
        </w:tc>
        <w:tc>
          <w:tcPr>
            <w:tcW w:w="653" w:type="pct"/>
            <w:gridSpan w:val="2"/>
            <w:shd w:val="clear" w:color="auto" w:fill="F7CAAC" w:themeFill="accent2" w:themeFillTint="66"/>
            <w:vAlign w:val="center"/>
          </w:tcPr>
          <w:p w14:paraId="61DDF952" w14:textId="77777777" w:rsidR="005528EE" w:rsidRPr="00474C16" w:rsidRDefault="005528EE" w:rsidP="00610125">
            <w:pPr>
              <w:jc w:val="center"/>
              <w:rPr>
                <w:rFonts w:cstheme="minorHAnsi"/>
                <w:b/>
                <w:bCs/>
                <w:sz w:val="20"/>
                <w:szCs w:val="20"/>
              </w:rPr>
            </w:pPr>
            <w:r w:rsidRPr="00474C16">
              <w:rPr>
                <w:rFonts w:cstheme="minorHAnsi"/>
                <w:b/>
                <w:bCs/>
                <w:sz w:val="20"/>
                <w:szCs w:val="20"/>
              </w:rPr>
              <w:t>2004</w:t>
            </w:r>
          </w:p>
        </w:tc>
        <w:tc>
          <w:tcPr>
            <w:tcW w:w="652" w:type="pct"/>
            <w:gridSpan w:val="2"/>
            <w:shd w:val="clear" w:color="auto" w:fill="F7CAAC" w:themeFill="accent2" w:themeFillTint="66"/>
          </w:tcPr>
          <w:p w14:paraId="1BB2A4C5" w14:textId="77777777" w:rsidR="005528EE" w:rsidRPr="00474C16" w:rsidRDefault="005528EE" w:rsidP="00610125">
            <w:pPr>
              <w:jc w:val="center"/>
              <w:rPr>
                <w:rFonts w:cstheme="minorHAnsi"/>
                <w:b/>
                <w:bCs/>
                <w:sz w:val="20"/>
                <w:szCs w:val="20"/>
                <w:lang w:eastAsia="ko-KR"/>
              </w:rPr>
            </w:pPr>
            <w:r w:rsidRPr="00474C16">
              <w:rPr>
                <w:rFonts w:cstheme="minorHAnsi"/>
                <w:b/>
                <w:bCs/>
                <w:sz w:val="20"/>
                <w:szCs w:val="20"/>
                <w:lang w:eastAsia="ko-KR"/>
              </w:rPr>
              <w:t>2002-2004</w:t>
            </w:r>
          </w:p>
          <w:p w14:paraId="2F67D536" w14:textId="77777777" w:rsidR="005528EE" w:rsidRPr="00474C16" w:rsidRDefault="005528EE" w:rsidP="00610125">
            <w:pPr>
              <w:jc w:val="center"/>
              <w:rPr>
                <w:rFonts w:cstheme="minorHAnsi"/>
                <w:b/>
                <w:bCs/>
                <w:sz w:val="20"/>
                <w:szCs w:val="20"/>
              </w:rPr>
            </w:pPr>
            <w:r w:rsidRPr="00474C16">
              <w:rPr>
                <w:rFonts w:cstheme="minorHAnsi"/>
                <w:b/>
                <w:bCs/>
                <w:sz w:val="20"/>
                <w:szCs w:val="20"/>
                <w:lang w:eastAsia="ko-KR"/>
              </w:rPr>
              <w:t>Average</w:t>
            </w:r>
          </w:p>
        </w:tc>
        <w:tc>
          <w:tcPr>
            <w:tcW w:w="648" w:type="pct"/>
            <w:gridSpan w:val="2"/>
            <w:shd w:val="clear" w:color="auto" w:fill="F7CAAC" w:themeFill="accent2" w:themeFillTint="66"/>
            <w:vAlign w:val="center"/>
          </w:tcPr>
          <w:p w14:paraId="56E5BF97" w14:textId="00D2FDFC" w:rsidR="005528EE" w:rsidRPr="00474C16" w:rsidRDefault="005528EE" w:rsidP="00610125">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1</w:t>
            </w:r>
          </w:p>
        </w:tc>
        <w:tc>
          <w:tcPr>
            <w:tcW w:w="637" w:type="pct"/>
            <w:gridSpan w:val="2"/>
            <w:shd w:val="clear" w:color="auto" w:fill="F7CAAC" w:themeFill="accent2" w:themeFillTint="66"/>
            <w:vAlign w:val="center"/>
          </w:tcPr>
          <w:p w14:paraId="46F3FAEB" w14:textId="26C98001" w:rsidR="005528EE" w:rsidRPr="00474C16" w:rsidRDefault="005528EE" w:rsidP="00610125">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2</w:t>
            </w:r>
          </w:p>
        </w:tc>
        <w:tc>
          <w:tcPr>
            <w:tcW w:w="633" w:type="pct"/>
            <w:gridSpan w:val="2"/>
            <w:shd w:val="clear" w:color="auto" w:fill="F7CAAC" w:themeFill="accent2" w:themeFillTint="66"/>
            <w:vAlign w:val="center"/>
          </w:tcPr>
          <w:p w14:paraId="7276AE72" w14:textId="0F13DB29" w:rsidR="005528EE" w:rsidRPr="00474C16" w:rsidRDefault="005528EE" w:rsidP="005D00D0">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3</w:t>
            </w:r>
          </w:p>
        </w:tc>
      </w:tr>
      <w:tr w:rsidR="00421049" w:rsidRPr="00474C16" w14:paraId="0261787A" w14:textId="4E0F36B6" w:rsidTr="00421049">
        <w:trPr>
          <w:trHeight w:val="494"/>
          <w:tblHeader/>
        </w:trPr>
        <w:tc>
          <w:tcPr>
            <w:tcW w:w="479" w:type="pct"/>
            <w:vMerge/>
            <w:tcBorders>
              <w:bottom w:val="single" w:sz="4" w:space="0" w:color="auto"/>
            </w:tcBorders>
            <w:shd w:val="clear" w:color="auto" w:fill="F7CAAC" w:themeFill="accent2" w:themeFillTint="66"/>
          </w:tcPr>
          <w:p w14:paraId="770D58FD" w14:textId="77777777" w:rsidR="005528EE" w:rsidRPr="00474C16" w:rsidRDefault="005528EE" w:rsidP="005528EE">
            <w:pPr>
              <w:jc w:val="center"/>
              <w:rPr>
                <w:rFonts w:cstheme="minorHAnsi"/>
                <w:b/>
                <w:bCs/>
                <w:sz w:val="20"/>
                <w:szCs w:val="20"/>
              </w:rPr>
            </w:pPr>
          </w:p>
        </w:tc>
        <w:tc>
          <w:tcPr>
            <w:tcW w:w="323" w:type="pct"/>
            <w:tcBorders>
              <w:bottom w:val="single" w:sz="4" w:space="0" w:color="auto"/>
            </w:tcBorders>
            <w:shd w:val="clear" w:color="auto" w:fill="F7CAAC" w:themeFill="accent2" w:themeFillTint="66"/>
            <w:vAlign w:val="center"/>
          </w:tcPr>
          <w:p w14:paraId="561BCF28" w14:textId="77777777" w:rsidR="005528EE" w:rsidRPr="00474C16" w:rsidRDefault="005528EE" w:rsidP="005528EE">
            <w:pPr>
              <w:jc w:val="center"/>
              <w:rPr>
                <w:rFonts w:cstheme="minorHAnsi"/>
                <w:b/>
                <w:bCs/>
                <w:sz w:val="20"/>
                <w:szCs w:val="20"/>
              </w:rPr>
            </w:pPr>
            <w:r w:rsidRPr="00474C16">
              <w:rPr>
                <w:rFonts w:cstheme="minorHAnsi"/>
                <w:b/>
                <w:bCs/>
                <w:sz w:val="20"/>
                <w:szCs w:val="20"/>
              </w:rPr>
              <w:t>&lt;30kg</w:t>
            </w:r>
          </w:p>
        </w:tc>
        <w:tc>
          <w:tcPr>
            <w:tcW w:w="325" w:type="pct"/>
            <w:tcBorders>
              <w:bottom w:val="single" w:sz="4" w:space="0" w:color="auto"/>
            </w:tcBorders>
            <w:shd w:val="clear" w:color="auto" w:fill="F7CAAC" w:themeFill="accent2" w:themeFillTint="66"/>
            <w:vAlign w:val="center"/>
          </w:tcPr>
          <w:p w14:paraId="03E70515" w14:textId="77777777" w:rsidR="005528EE" w:rsidRPr="00474C16" w:rsidRDefault="005528EE" w:rsidP="005528EE">
            <w:pPr>
              <w:jc w:val="center"/>
              <w:rPr>
                <w:rFonts w:cstheme="minorHAnsi"/>
                <w:b/>
                <w:bCs/>
                <w:sz w:val="20"/>
                <w:szCs w:val="20"/>
              </w:rPr>
            </w:pPr>
            <w:r w:rsidRPr="00474C16">
              <w:rPr>
                <w:rFonts w:cstheme="minorHAnsi"/>
                <w:b/>
                <w:bCs/>
                <w:sz w:val="20"/>
                <w:szCs w:val="20"/>
              </w:rPr>
              <w:t>≥30kg</w:t>
            </w:r>
          </w:p>
        </w:tc>
        <w:tc>
          <w:tcPr>
            <w:tcW w:w="323" w:type="pct"/>
            <w:tcBorders>
              <w:bottom w:val="single" w:sz="4" w:space="0" w:color="auto"/>
            </w:tcBorders>
            <w:shd w:val="clear" w:color="auto" w:fill="F7CAAC" w:themeFill="accent2" w:themeFillTint="66"/>
            <w:vAlign w:val="center"/>
          </w:tcPr>
          <w:p w14:paraId="50BA980C" w14:textId="77777777" w:rsidR="005528EE" w:rsidRPr="00474C16" w:rsidRDefault="005528EE" w:rsidP="005528EE">
            <w:pPr>
              <w:jc w:val="center"/>
              <w:rPr>
                <w:rFonts w:cstheme="minorHAnsi"/>
                <w:b/>
                <w:bCs/>
                <w:sz w:val="20"/>
                <w:szCs w:val="20"/>
              </w:rPr>
            </w:pPr>
            <w:r w:rsidRPr="00474C16">
              <w:rPr>
                <w:rFonts w:cstheme="minorHAnsi"/>
                <w:b/>
                <w:bCs/>
                <w:sz w:val="20"/>
                <w:szCs w:val="20"/>
              </w:rPr>
              <w:t>&lt;30kg</w:t>
            </w:r>
          </w:p>
        </w:tc>
        <w:tc>
          <w:tcPr>
            <w:tcW w:w="327" w:type="pct"/>
            <w:tcBorders>
              <w:bottom w:val="single" w:sz="4" w:space="0" w:color="auto"/>
            </w:tcBorders>
            <w:shd w:val="clear" w:color="auto" w:fill="F7CAAC" w:themeFill="accent2" w:themeFillTint="66"/>
            <w:vAlign w:val="center"/>
          </w:tcPr>
          <w:p w14:paraId="2167DEA6" w14:textId="77777777" w:rsidR="005528EE" w:rsidRPr="00474C16" w:rsidRDefault="005528EE" w:rsidP="005528EE">
            <w:pPr>
              <w:jc w:val="center"/>
              <w:rPr>
                <w:rFonts w:cstheme="minorHAnsi"/>
                <w:b/>
                <w:bCs/>
                <w:sz w:val="20"/>
                <w:szCs w:val="20"/>
              </w:rPr>
            </w:pPr>
            <w:r w:rsidRPr="00474C16">
              <w:rPr>
                <w:rFonts w:cstheme="minorHAnsi"/>
                <w:b/>
                <w:bCs/>
                <w:sz w:val="20"/>
                <w:szCs w:val="20"/>
              </w:rPr>
              <w:t>≥30kg</w:t>
            </w:r>
          </w:p>
        </w:tc>
        <w:tc>
          <w:tcPr>
            <w:tcW w:w="327" w:type="pct"/>
            <w:tcBorders>
              <w:bottom w:val="single" w:sz="4" w:space="0" w:color="auto"/>
            </w:tcBorders>
            <w:shd w:val="clear" w:color="auto" w:fill="F7CAAC" w:themeFill="accent2" w:themeFillTint="66"/>
            <w:vAlign w:val="center"/>
          </w:tcPr>
          <w:p w14:paraId="28D55B6D" w14:textId="77777777" w:rsidR="005528EE" w:rsidRPr="00474C16" w:rsidRDefault="005528EE" w:rsidP="005528EE">
            <w:pPr>
              <w:jc w:val="center"/>
              <w:rPr>
                <w:rFonts w:cstheme="minorHAnsi"/>
                <w:b/>
                <w:bCs/>
                <w:sz w:val="20"/>
                <w:szCs w:val="20"/>
              </w:rPr>
            </w:pPr>
            <w:r w:rsidRPr="00474C16">
              <w:rPr>
                <w:rFonts w:cstheme="minorHAnsi"/>
                <w:b/>
                <w:bCs/>
                <w:sz w:val="20"/>
                <w:szCs w:val="20"/>
              </w:rPr>
              <w:t>&lt;30kg</w:t>
            </w:r>
          </w:p>
        </w:tc>
        <w:tc>
          <w:tcPr>
            <w:tcW w:w="326" w:type="pct"/>
            <w:tcBorders>
              <w:bottom w:val="single" w:sz="4" w:space="0" w:color="auto"/>
            </w:tcBorders>
            <w:shd w:val="clear" w:color="auto" w:fill="F7CAAC" w:themeFill="accent2" w:themeFillTint="66"/>
            <w:vAlign w:val="center"/>
          </w:tcPr>
          <w:p w14:paraId="1C212543" w14:textId="77777777" w:rsidR="005528EE" w:rsidRPr="00474C16" w:rsidRDefault="005528EE" w:rsidP="005528EE">
            <w:pPr>
              <w:jc w:val="center"/>
              <w:rPr>
                <w:rFonts w:cstheme="minorHAnsi"/>
                <w:b/>
                <w:bCs/>
                <w:sz w:val="20"/>
                <w:szCs w:val="20"/>
              </w:rPr>
            </w:pPr>
            <w:r w:rsidRPr="00474C16">
              <w:rPr>
                <w:rFonts w:cstheme="minorHAnsi"/>
                <w:b/>
                <w:bCs/>
                <w:sz w:val="20"/>
                <w:szCs w:val="20"/>
              </w:rPr>
              <w:t>≥30kg</w:t>
            </w:r>
          </w:p>
        </w:tc>
        <w:tc>
          <w:tcPr>
            <w:tcW w:w="326" w:type="pct"/>
            <w:tcBorders>
              <w:bottom w:val="single" w:sz="4" w:space="0" w:color="auto"/>
            </w:tcBorders>
            <w:shd w:val="clear" w:color="auto" w:fill="F7CAAC" w:themeFill="accent2" w:themeFillTint="66"/>
            <w:vAlign w:val="center"/>
          </w:tcPr>
          <w:p w14:paraId="3E9F4BD0" w14:textId="77777777" w:rsidR="005528EE" w:rsidRPr="00474C16" w:rsidRDefault="005528EE" w:rsidP="005528EE">
            <w:pPr>
              <w:jc w:val="center"/>
              <w:rPr>
                <w:rFonts w:cstheme="minorHAnsi"/>
                <w:b/>
                <w:bCs/>
                <w:sz w:val="20"/>
                <w:szCs w:val="20"/>
              </w:rPr>
            </w:pPr>
            <w:r w:rsidRPr="00474C16">
              <w:rPr>
                <w:rFonts w:cstheme="minorHAnsi"/>
                <w:b/>
                <w:bCs/>
                <w:sz w:val="20"/>
                <w:szCs w:val="20"/>
              </w:rPr>
              <w:t>&lt;30kg</w:t>
            </w:r>
          </w:p>
        </w:tc>
        <w:tc>
          <w:tcPr>
            <w:tcW w:w="326" w:type="pct"/>
            <w:tcBorders>
              <w:bottom w:val="single" w:sz="4" w:space="0" w:color="auto"/>
            </w:tcBorders>
            <w:shd w:val="clear" w:color="auto" w:fill="F7CAAC" w:themeFill="accent2" w:themeFillTint="66"/>
            <w:vAlign w:val="center"/>
          </w:tcPr>
          <w:p w14:paraId="002C478D" w14:textId="77777777" w:rsidR="005528EE" w:rsidRPr="00474C16" w:rsidRDefault="005528EE" w:rsidP="005528EE">
            <w:pPr>
              <w:jc w:val="center"/>
              <w:rPr>
                <w:rFonts w:cstheme="minorHAnsi"/>
                <w:b/>
                <w:bCs/>
                <w:sz w:val="20"/>
                <w:szCs w:val="20"/>
              </w:rPr>
            </w:pPr>
            <w:r w:rsidRPr="00474C16">
              <w:rPr>
                <w:rFonts w:cstheme="minorHAnsi"/>
                <w:b/>
                <w:bCs/>
                <w:sz w:val="20"/>
                <w:szCs w:val="20"/>
              </w:rPr>
              <w:t>≥30kg</w:t>
            </w:r>
          </w:p>
        </w:tc>
        <w:tc>
          <w:tcPr>
            <w:tcW w:w="323" w:type="pct"/>
            <w:tcBorders>
              <w:bottom w:val="single" w:sz="4" w:space="0" w:color="auto"/>
            </w:tcBorders>
            <w:shd w:val="clear" w:color="auto" w:fill="F7CAAC" w:themeFill="accent2" w:themeFillTint="66"/>
            <w:vAlign w:val="center"/>
          </w:tcPr>
          <w:p w14:paraId="2BE54084" w14:textId="77777777" w:rsidR="005528EE" w:rsidRPr="00474C16" w:rsidRDefault="005528EE" w:rsidP="005528EE">
            <w:pPr>
              <w:jc w:val="center"/>
              <w:rPr>
                <w:rFonts w:cstheme="minorHAnsi"/>
                <w:b/>
                <w:bCs/>
                <w:sz w:val="20"/>
                <w:szCs w:val="20"/>
              </w:rPr>
            </w:pPr>
            <w:r w:rsidRPr="00474C16">
              <w:rPr>
                <w:rFonts w:cstheme="minorHAnsi"/>
                <w:b/>
                <w:bCs/>
                <w:sz w:val="20"/>
                <w:szCs w:val="20"/>
              </w:rPr>
              <w:t>&lt;30kg</w:t>
            </w:r>
          </w:p>
        </w:tc>
        <w:tc>
          <w:tcPr>
            <w:tcW w:w="325" w:type="pct"/>
            <w:tcBorders>
              <w:bottom w:val="single" w:sz="4" w:space="0" w:color="auto"/>
            </w:tcBorders>
            <w:shd w:val="clear" w:color="auto" w:fill="F7CAAC" w:themeFill="accent2" w:themeFillTint="66"/>
            <w:vAlign w:val="center"/>
          </w:tcPr>
          <w:p w14:paraId="14E8D475" w14:textId="77777777" w:rsidR="005528EE" w:rsidRPr="00474C16" w:rsidRDefault="005528EE" w:rsidP="005528EE">
            <w:pPr>
              <w:jc w:val="center"/>
              <w:rPr>
                <w:rFonts w:cstheme="minorHAnsi"/>
                <w:b/>
                <w:bCs/>
                <w:sz w:val="20"/>
                <w:szCs w:val="20"/>
              </w:rPr>
            </w:pPr>
            <w:r w:rsidRPr="00474C16">
              <w:rPr>
                <w:rFonts w:cstheme="minorHAnsi"/>
                <w:b/>
                <w:bCs/>
                <w:sz w:val="20"/>
                <w:szCs w:val="20"/>
              </w:rPr>
              <w:t>≥30kg</w:t>
            </w:r>
          </w:p>
        </w:tc>
        <w:tc>
          <w:tcPr>
            <w:tcW w:w="323" w:type="pct"/>
            <w:tcBorders>
              <w:bottom w:val="single" w:sz="4" w:space="0" w:color="auto"/>
            </w:tcBorders>
            <w:shd w:val="clear" w:color="auto" w:fill="F7CAAC" w:themeFill="accent2" w:themeFillTint="66"/>
            <w:vAlign w:val="center"/>
          </w:tcPr>
          <w:p w14:paraId="432B5170" w14:textId="77777777" w:rsidR="005528EE" w:rsidRPr="00474C16" w:rsidRDefault="005528EE" w:rsidP="005528EE">
            <w:pPr>
              <w:jc w:val="center"/>
              <w:rPr>
                <w:rFonts w:cstheme="minorHAnsi"/>
                <w:b/>
                <w:bCs/>
                <w:sz w:val="20"/>
                <w:szCs w:val="20"/>
              </w:rPr>
            </w:pPr>
            <w:r w:rsidRPr="00474C16">
              <w:rPr>
                <w:rFonts w:cstheme="minorHAnsi"/>
                <w:b/>
                <w:bCs/>
                <w:sz w:val="20"/>
                <w:szCs w:val="20"/>
              </w:rPr>
              <w:t>&lt;30kg</w:t>
            </w:r>
          </w:p>
        </w:tc>
        <w:tc>
          <w:tcPr>
            <w:tcW w:w="314" w:type="pct"/>
            <w:tcBorders>
              <w:bottom w:val="single" w:sz="4" w:space="0" w:color="auto"/>
            </w:tcBorders>
            <w:shd w:val="clear" w:color="auto" w:fill="F7CAAC" w:themeFill="accent2" w:themeFillTint="66"/>
            <w:vAlign w:val="center"/>
          </w:tcPr>
          <w:p w14:paraId="6FE013B8" w14:textId="77777777" w:rsidR="005528EE" w:rsidRPr="00474C16" w:rsidRDefault="005528EE" w:rsidP="005528EE">
            <w:pPr>
              <w:jc w:val="center"/>
              <w:rPr>
                <w:rFonts w:cstheme="minorHAnsi"/>
                <w:b/>
                <w:bCs/>
                <w:sz w:val="20"/>
                <w:szCs w:val="20"/>
              </w:rPr>
            </w:pPr>
            <w:r w:rsidRPr="00474C16">
              <w:rPr>
                <w:rFonts w:cstheme="minorHAnsi"/>
                <w:b/>
                <w:bCs/>
                <w:sz w:val="20"/>
                <w:szCs w:val="20"/>
              </w:rPr>
              <w:t>≥30kg</w:t>
            </w:r>
          </w:p>
        </w:tc>
        <w:tc>
          <w:tcPr>
            <w:tcW w:w="318" w:type="pct"/>
            <w:shd w:val="clear" w:color="auto" w:fill="F7CAAC" w:themeFill="accent2" w:themeFillTint="66"/>
            <w:vAlign w:val="center"/>
          </w:tcPr>
          <w:p w14:paraId="1292BE3B" w14:textId="2105BEE1" w:rsidR="005528EE" w:rsidRPr="00474C16" w:rsidRDefault="005528EE" w:rsidP="005528EE">
            <w:pPr>
              <w:jc w:val="center"/>
              <w:rPr>
                <w:rFonts w:cstheme="minorHAnsi"/>
                <w:b/>
                <w:bCs/>
                <w:sz w:val="20"/>
                <w:szCs w:val="20"/>
              </w:rPr>
            </w:pPr>
            <w:r w:rsidRPr="00474C16">
              <w:rPr>
                <w:rFonts w:cstheme="minorHAnsi"/>
                <w:b/>
                <w:bCs/>
                <w:sz w:val="20"/>
                <w:szCs w:val="20"/>
              </w:rPr>
              <w:t>&lt;30kg</w:t>
            </w:r>
          </w:p>
        </w:tc>
        <w:tc>
          <w:tcPr>
            <w:tcW w:w="315" w:type="pct"/>
            <w:shd w:val="clear" w:color="auto" w:fill="F7CAAC" w:themeFill="accent2" w:themeFillTint="66"/>
            <w:vAlign w:val="center"/>
          </w:tcPr>
          <w:p w14:paraId="38B2C227" w14:textId="74788854" w:rsidR="005528EE" w:rsidRPr="00474C16" w:rsidRDefault="005528EE" w:rsidP="005528EE">
            <w:pPr>
              <w:jc w:val="center"/>
              <w:rPr>
                <w:rFonts w:cstheme="minorHAnsi"/>
                <w:b/>
                <w:bCs/>
                <w:sz w:val="20"/>
                <w:szCs w:val="20"/>
              </w:rPr>
            </w:pPr>
            <w:r w:rsidRPr="00474C16">
              <w:rPr>
                <w:rFonts w:cstheme="minorHAnsi"/>
                <w:b/>
                <w:bCs/>
                <w:sz w:val="20"/>
                <w:szCs w:val="20"/>
              </w:rPr>
              <w:t>≥30kg</w:t>
            </w:r>
          </w:p>
        </w:tc>
      </w:tr>
      <w:tr w:rsidR="0069183D" w:rsidRPr="00474C16" w14:paraId="32A4B9E4" w14:textId="77777777" w:rsidTr="00DC2687">
        <w:trPr>
          <w:trHeight w:val="70"/>
          <w:ins w:id="18" w:author="SungKwon Soh" w:date="2024-07-04T12:18:00Z"/>
        </w:trPr>
        <w:tc>
          <w:tcPr>
            <w:tcW w:w="479" w:type="pct"/>
            <w:shd w:val="clear" w:color="auto" w:fill="D9D9D9" w:themeFill="background1" w:themeFillShade="D9"/>
          </w:tcPr>
          <w:p w14:paraId="731648B1" w14:textId="7CFDEDC0" w:rsidR="0069183D" w:rsidRPr="00474C16" w:rsidRDefault="0069183D" w:rsidP="0069183D">
            <w:pPr>
              <w:rPr>
                <w:ins w:id="19" w:author="SungKwon Soh" w:date="2024-07-04T12:18:00Z" w16du:dateUtc="2024-07-04T01:18:00Z"/>
                <w:rFonts w:cstheme="minorHAnsi"/>
                <w:b/>
                <w:sz w:val="20"/>
                <w:szCs w:val="20"/>
              </w:rPr>
            </w:pPr>
            <w:ins w:id="20" w:author="SungKwon Soh" w:date="2024-07-04T12:19:00Z" w16du:dateUtc="2024-07-04T01:19:00Z">
              <w:r>
                <w:rPr>
                  <w:rFonts w:cstheme="minorHAnsi"/>
                  <w:b/>
                  <w:sz w:val="20"/>
                  <w:szCs w:val="20"/>
                </w:rPr>
                <w:t>Australia</w:t>
              </w:r>
              <w:r>
                <w:rPr>
                  <w:rStyle w:val="FootnoteReference"/>
                  <w:rFonts w:cstheme="minorHAnsi"/>
                  <w:b/>
                  <w:sz w:val="20"/>
                  <w:szCs w:val="20"/>
                </w:rPr>
                <w:footnoteReference w:id="2"/>
              </w:r>
            </w:ins>
          </w:p>
        </w:tc>
        <w:tc>
          <w:tcPr>
            <w:tcW w:w="323" w:type="pct"/>
            <w:shd w:val="clear" w:color="auto" w:fill="D9D9D9" w:themeFill="background1" w:themeFillShade="D9"/>
            <w:vAlign w:val="center"/>
          </w:tcPr>
          <w:p w14:paraId="38EFA1FE" w14:textId="77777777" w:rsidR="0069183D" w:rsidRPr="00474C16" w:rsidRDefault="0069183D" w:rsidP="0069183D">
            <w:pPr>
              <w:jc w:val="right"/>
              <w:rPr>
                <w:ins w:id="23" w:author="SungKwon Soh" w:date="2024-07-04T12:18:00Z" w16du:dateUtc="2024-07-04T01:18:00Z"/>
                <w:rFonts w:cstheme="minorHAnsi"/>
                <w:sz w:val="20"/>
                <w:szCs w:val="20"/>
              </w:rPr>
            </w:pPr>
          </w:p>
        </w:tc>
        <w:tc>
          <w:tcPr>
            <w:tcW w:w="325" w:type="pct"/>
            <w:shd w:val="clear" w:color="auto" w:fill="D9D9D9" w:themeFill="background1" w:themeFillShade="D9"/>
            <w:vAlign w:val="center"/>
          </w:tcPr>
          <w:p w14:paraId="5C265222" w14:textId="77777777" w:rsidR="0069183D" w:rsidRPr="00474C16" w:rsidRDefault="0069183D" w:rsidP="0069183D">
            <w:pPr>
              <w:jc w:val="right"/>
              <w:rPr>
                <w:ins w:id="24" w:author="SungKwon Soh" w:date="2024-07-04T12:18:00Z" w16du:dateUtc="2024-07-04T01:18:00Z"/>
                <w:rFonts w:cstheme="minorHAnsi"/>
                <w:sz w:val="20"/>
                <w:szCs w:val="20"/>
              </w:rPr>
            </w:pPr>
          </w:p>
        </w:tc>
        <w:tc>
          <w:tcPr>
            <w:tcW w:w="323" w:type="pct"/>
            <w:shd w:val="clear" w:color="auto" w:fill="D9D9D9" w:themeFill="background1" w:themeFillShade="D9"/>
            <w:vAlign w:val="center"/>
          </w:tcPr>
          <w:p w14:paraId="4529B96B" w14:textId="77777777" w:rsidR="0069183D" w:rsidRPr="00474C16" w:rsidRDefault="0069183D" w:rsidP="0069183D">
            <w:pPr>
              <w:jc w:val="right"/>
              <w:rPr>
                <w:ins w:id="25" w:author="SungKwon Soh" w:date="2024-07-04T12:18:00Z" w16du:dateUtc="2024-07-04T01:18:00Z"/>
                <w:rFonts w:cstheme="minorHAnsi"/>
                <w:sz w:val="20"/>
                <w:szCs w:val="20"/>
              </w:rPr>
            </w:pPr>
          </w:p>
        </w:tc>
        <w:tc>
          <w:tcPr>
            <w:tcW w:w="327" w:type="pct"/>
            <w:shd w:val="clear" w:color="auto" w:fill="D9D9D9" w:themeFill="background1" w:themeFillShade="D9"/>
            <w:vAlign w:val="center"/>
          </w:tcPr>
          <w:p w14:paraId="6CBB1A41" w14:textId="77777777" w:rsidR="0069183D" w:rsidRPr="00474C16" w:rsidRDefault="0069183D" w:rsidP="0069183D">
            <w:pPr>
              <w:jc w:val="right"/>
              <w:rPr>
                <w:ins w:id="26" w:author="SungKwon Soh" w:date="2024-07-04T12:18:00Z" w16du:dateUtc="2024-07-04T01:18:00Z"/>
                <w:rFonts w:cstheme="minorHAnsi"/>
                <w:sz w:val="20"/>
                <w:szCs w:val="20"/>
              </w:rPr>
            </w:pPr>
          </w:p>
        </w:tc>
        <w:tc>
          <w:tcPr>
            <w:tcW w:w="327" w:type="pct"/>
            <w:shd w:val="clear" w:color="auto" w:fill="D9D9D9" w:themeFill="background1" w:themeFillShade="D9"/>
            <w:vAlign w:val="center"/>
          </w:tcPr>
          <w:p w14:paraId="60EB2E64" w14:textId="77777777" w:rsidR="0069183D" w:rsidRPr="00474C16" w:rsidRDefault="0069183D" w:rsidP="0069183D">
            <w:pPr>
              <w:jc w:val="right"/>
              <w:rPr>
                <w:ins w:id="27" w:author="SungKwon Soh" w:date="2024-07-04T12:18:00Z" w16du:dateUtc="2024-07-04T01:18:00Z"/>
                <w:rFonts w:cstheme="minorHAnsi"/>
                <w:sz w:val="20"/>
                <w:szCs w:val="20"/>
              </w:rPr>
            </w:pPr>
          </w:p>
        </w:tc>
        <w:tc>
          <w:tcPr>
            <w:tcW w:w="326" w:type="pct"/>
            <w:shd w:val="clear" w:color="auto" w:fill="D9D9D9" w:themeFill="background1" w:themeFillShade="D9"/>
            <w:vAlign w:val="center"/>
          </w:tcPr>
          <w:p w14:paraId="395F990E" w14:textId="77777777" w:rsidR="0069183D" w:rsidRPr="00474C16" w:rsidRDefault="0069183D" w:rsidP="0069183D">
            <w:pPr>
              <w:jc w:val="right"/>
              <w:rPr>
                <w:ins w:id="28" w:author="SungKwon Soh" w:date="2024-07-04T12:18:00Z" w16du:dateUtc="2024-07-04T01:18:00Z"/>
                <w:rFonts w:cstheme="minorHAnsi"/>
                <w:sz w:val="20"/>
                <w:szCs w:val="20"/>
              </w:rPr>
            </w:pPr>
          </w:p>
        </w:tc>
        <w:tc>
          <w:tcPr>
            <w:tcW w:w="326" w:type="pct"/>
            <w:tcBorders>
              <w:bottom w:val="single" w:sz="4" w:space="0" w:color="auto"/>
            </w:tcBorders>
            <w:shd w:val="clear" w:color="auto" w:fill="D9D9D9" w:themeFill="background1" w:themeFillShade="D9"/>
          </w:tcPr>
          <w:p w14:paraId="237F890D" w14:textId="77777777" w:rsidR="0069183D" w:rsidRPr="00474C16" w:rsidRDefault="0069183D" w:rsidP="0069183D">
            <w:pPr>
              <w:jc w:val="right"/>
              <w:rPr>
                <w:ins w:id="29" w:author="SungKwon Soh" w:date="2024-07-04T12:18:00Z" w16du:dateUtc="2024-07-04T01:18:00Z"/>
                <w:rFonts w:cstheme="minorHAnsi"/>
                <w:sz w:val="20"/>
                <w:szCs w:val="20"/>
              </w:rPr>
            </w:pPr>
          </w:p>
        </w:tc>
        <w:tc>
          <w:tcPr>
            <w:tcW w:w="326" w:type="pct"/>
            <w:tcBorders>
              <w:bottom w:val="single" w:sz="4" w:space="0" w:color="auto"/>
            </w:tcBorders>
            <w:shd w:val="clear" w:color="auto" w:fill="D9D9D9" w:themeFill="background1" w:themeFillShade="D9"/>
          </w:tcPr>
          <w:p w14:paraId="6EB97ED4" w14:textId="77777777" w:rsidR="0069183D" w:rsidRPr="00474C16" w:rsidRDefault="0069183D" w:rsidP="0069183D">
            <w:pPr>
              <w:jc w:val="right"/>
              <w:rPr>
                <w:ins w:id="30" w:author="SungKwon Soh" w:date="2024-07-04T12:18:00Z" w16du:dateUtc="2024-07-04T01:18:00Z"/>
                <w:rFonts w:cstheme="minorHAnsi"/>
                <w:sz w:val="20"/>
                <w:szCs w:val="20"/>
              </w:rPr>
            </w:pPr>
          </w:p>
        </w:tc>
        <w:tc>
          <w:tcPr>
            <w:tcW w:w="323" w:type="pct"/>
            <w:shd w:val="clear" w:color="auto" w:fill="D9D9D9" w:themeFill="background1" w:themeFillShade="D9"/>
            <w:vAlign w:val="center"/>
          </w:tcPr>
          <w:p w14:paraId="5D437350" w14:textId="77777777" w:rsidR="0069183D" w:rsidRPr="00474C16" w:rsidRDefault="0069183D" w:rsidP="0069183D">
            <w:pPr>
              <w:jc w:val="right"/>
              <w:rPr>
                <w:ins w:id="31" w:author="SungKwon Soh" w:date="2024-07-04T12:18:00Z" w16du:dateUtc="2024-07-04T01:18:00Z"/>
                <w:rFonts w:cstheme="minorHAnsi"/>
                <w:sz w:val="20"/>
                <w:szCs w:val="20"/>
              </w:rPr>
            </w:pPr>
          </w:p>
        </w:tc>
        <w:tc>
          <w:tcPr>
            <w:tcW w:w="325" w:type="pct"/>
            <w:shd w:val="clear" w:color="auto" w:fill="D9D9D9" w:themeFill="background1" w:themeFillShade="D9"/>
            <w:vAlign w:val="center"/>
          </w:tcPr>
          <w:p w14:paraId="7FABBE44" w14:textId="77777777" w:rsidR="0069183D" w:rsidRPr="00474C16" w:rsidRDefault="0069183D" w:rsidP="0069183D">
            <w:pPr>
              <w:jc w:val="right"/>
              <w:rPr>
                <w:ins w:id="32" w:author="SungKwon Soh" w:date="2024-07-04T12:18:00Z" w16du:dateUtc="2024-07-04T01:18:00Z"/>
                <w:rFonts w:cstheme="minorHAnsi"/>
                <w:sz w:val="20"/>
                <w:szCs w:val="20"/>
              </w:rPr>
            </w:pPr>
          </w:p>
        </w:tc>
        <w:tc>
          <w:tcPr>
            <w:tcW w:w="323" w:type="pct"/>
            <w:shd w:val="clear" w:color="auto" w:fill="D9D9D9" w:themeFill="background1" w:themeFillShade="D9"/>
          </w:tcPr>
          <w:p w14:paraId="7AAF40B8" w14:textId="77777777" w:rsidR="0069183D" w:rsidRPr="00474C16" w:rsidRDefault="0069183D" w:rsidP="0069183D">
            <w:pPr>
              <w:jc w:val="right"/>
              <w:rPr>
                <w:ins w:id="33" w:author="SungKwon Soh" w:date="2024-07-04T12:18:00Z" w16du:dateUtc="2024-07-04T01:18:00Z"/>
                <w:rFonts w:cstheme="minorHAnsi"/>
                <w:sz w:val="20"/>
                <w:szCs w:val="20"/>
              </w:rPr>
            </w:pPr>
          </w:p>
        </w:tc>
        <w:tc>
          <w:tcPr>
            <w:tcW w:w="314" w:type="pct"/>
            <w:shd w:val="clear" w:color="auto" w:fill="D9D9D9" w:themeFill="background1" w:themeFillShade="D9"/>
          </w:tcPr>
          <w:p w14:paraId="3052C32A" w14:textId="77777777" w:rsidR="0069183D" w:rsidRPr="00474C16" w:rsidRDefault="0069183D" w:rsidP="0069183D">
            <w:pPr>
              <w:jc w:val="right"/>
              <w:rPr>
                <w:ins w:id="34" w:author="SungKwon Soh" w:date="2024-07-04T12:18:00Z" w16du:dateUtc="2024-07-04T01:18:00Z"/>
                <w:rFonts w:cstheme="minorHAnsi"/>
                <w:sz w:val="20"/>
                <w:szCs w:val="20"/>
              </w:rPr>
            </w:pPr>
          </w:p>
        </w:tc>
        <w:tc>
          <w:tcPr>
            <w:tcW w:w="318" w:type="pct"/>
            <w:shd w:val="clear" w:color="auto" w:fill="D9D9D9" w:themeFill="background1" w:themeFillShade="D9"/>
          </w:tcPr>
          <w:p w14:paraId="7215E085" w14:textId="77777777" w:rsidR="0069183D" w:rsidRPr="00474C16" w:rsidRDefault="0069183D" w:rsidP="0069183D">
            <w:pPr>
              <w:jc w:val="right"/>
              <w:rPr>
                <w:ins w:id="35" w:author="SungKwon Soh" w:date="2024-07-04T12:18:00Z" w16du:dateUtc="2024-07-04T01:18:00Z"/>
                <w:rFonts w:cstheme="minorHAnsi"/>
                <w:sz w:val="20"/>
                <w:szCs w:val="20"/>
              </w:rPr>
            </w:pPr>
          </w:p>
        </w:tc>
        <w:tc>
          <w:tcPr>
            <w:tcW w:w="315" w:type="pct"/>
            <w:shd w:val="clear" w:color="auto" w:fill="D9D9D9" w:themeFill="background1" w:themeFillShade="D9"/>
          </w:tcPr>
          <w:p w14:paraId="4C534C58" w14:textId="77777777" w:rsidR="0069183D" w:rsidRPr="00474C16" w:rsidRDefault="0069183D" w:rsidP="0069183D">
            <w:pPr>
              <w:jc w:val="right"/>
              <w:rPr>
                <w:ins w:id="36" w:author="SungKwon Soh" w:date="2024-07-04T12:18:00Z" w16du:dateUtc="2024-07-04T01:18:00Z"/>
                <w:rFonts w:cstheme="minorHAnsi"/>
                <w:sz w:val="20"/>
                <w:szCs w:val="20"/>
              </w:rPr>
            </w:pPr>
          </w:p>
        </w:tc>
      </w:tr>
      <w:tr w:rsidR="0069183D" w:rsidRPr="00474C16" w14:paraId="068D46E3" w14:textId="77777777" w:rsidTr="00DC2687">
        <w:trPr>
          <w:trHeight w:val="70"/>
          <w:ins w:id="37" w:author="SungKwon Soh" w:date="2024-07-04T12:18:00Z"/>
        </w:trPr>
        <w:tc>
          <w:tcPr>
            <w:tcW w:w="479" w:type="pct"/>
            <w:shd w:val="clear" w:color="auto" w:fill="D9D9D9" w:themeFill="background1" w:themeFillShade="D9"/>
          </w:tcPr>
          <w:p w14:paraId="747C2535" w14:textId="22F8EF9D" w:rsidR="0069183D" w:rsidRPr="00474C16" w:rsidRDefault="0069183D" w:rsidP="0069183D">
            <w:pPr>
              <w:rPr>
                <w:ins w:id="38" w:author="SungKwon Soh" w:date="2024-07-04T12:18:00Z" w16du:dateUtc="2024-07-04T01:18:00Z"/>
                <w:rFonts w:cstheme="minorHAnsi"/>
                <w:b/>
                <w:sz w:val="20"/>
                <w:szCs w:val="20"/>
              </w:rPr>
            </w:pPr>
            <w:ins w:id="39" w:author="SungKwon Soh" w:date="2024-07-04T12:19:00Z" w16du:dateUtc="2024-07-04T01:19:00Z">
              <w:r>
                <w:rPr>
                  <w:rFonts w:cstheme="minorHAnsi"/>
                  <w:bCs/>
                  <w:sz w:val="20"/>
                  <w:szCs w:val="20"/>
                </w:rPr>
                <w:t>Longline</w:t>
              </w:r>
            </w:ins>
          </w:p>
        </w:tc>
        <w:tc>
          <w:tcPr>
            <w:tcW w:w="323" w:type="pct"/>
            <w:shd w:val="clear" w:color="auto" w:fill="D9D9D9" w:themeFill="background1" w:themeFillShade="D9"/>
            <w:vAlign w:val="center"/>
          </w:tcPr>
          <w:p w14:paraId="59AC6A19" w14:textId="430D2557" w:rsidR="0069183D" w:rsidRPr="00474C16" w:rsidRDefault="0069183D" w:rsidP="0069183D">
            <w:pPr>
              <w:jc w:val="right"/>
              <w:rPr>
                <w:ins w:id="40" w:author="SungKwon Soh" w:date="2024-07-04T12:18:00Z" w16du:dateUtc="2024-07-04T01:18:00Z"/>
                <w:rFonts w:cstheme="minorHAnsi"/>
                <w:sz w:val="20"/>
                <w:szCs w:val="20"/>
              </w:rPr>
            </w:pPr>
            <w:ins w:id="41" w:author="SungKwon Soh" w:date="2024-07-04T12:19:00Z" w16du:dateUtc="2024-07-04T01:19:00Z">
              <w:r>
                <w:rPr>
                  <w:rFonts w:cstheme="minorHAnsi"/>
                  <w:sz w:val="20"/>
                  <w:szCs w:val="20"/>
                </w:rPr>
                <w:t>-</w:t>
              </w:r>
            </w:ins>
          </w:p>
        </w:tc>
        <w:tc>
          <w:tcPr>
            <w:tcW w:w="325" w:type="pct"/>
            <w:shd w:val="clear" w:color="auto" w:fill="D9D9D9" w:themeFill="background1" w:themeFillShade="D9"/>
            <w:vAlign w:val="center"/>
          </w:tcPr>
          <w:p w14:paraId="466F270F" w14:textId="6A5E4322" w:rsidR="0069183D" w:rsidRPr="00474C16" w:rsidRDefault="0069183D" w:rsidP="0069183D">
            <w:pPr>
              <w:jc w:val="right"/>
              <w:rPr>
                <w:ins w:id="42" w:author="SungKwon Soh" w:date="2024-07-04T12:18:00Z" w16du:dateUtc="2024-07-04T01:18:00Z"/>
                <w:rFonts w:cstheme="minorHAnsi"/>
                <w:sz w:val="20"/>
                <w:szCs w:val="20"/>
              </w:rPr>
            </w:pPr>
            <w:ins w:id="43" w:author="SungKwon Soh" w:date="2024-07-04T12:19:00Z" w16du:dateUtc="2024-07-04T01:19:00Z">
              <w:r>
                <w:rPr>
                  <w:rFonts w:cstheme="minorHAnsi"/>
                  <w:sz w:val="20"/>
                  <w:szCs w:val="20"/>
                </w:rPr>
                <w:t>6</w:t>
              </w:r>
            </w:ins>
          </w:p>
        </w:tc>
        <w:tc>
          <w:tcPr>
            <w:tcW w:w="323" w:type="pct"/>
            <w:shd w:val="clear" w:color="auto" w:fill="D9D9D9" w:themeFill="background1" w:themeFillShade="D9"/>
            <w:vAlign w:val="center"/>
          </w:tcPr>
          <w:p w14:paraId="313A4C75" w14:textId="3D4268F6" w:rsidR="0069183D" w:rsidRPr="00474C16" w:rsidRDefault="0069183D" w:rsidP="0069183D">
            <w:pPr>
              <w:jc w:val="right"/>
              <w:rPr>
                <w:ins w:id="44" w:author="SungKwon Soh" w:date="2024-07-04T12:18:00Z" w16du:dateUtc="2024-07-04T01:18:00Z"/>
                <w:rFonts w:cstheme="minorHAnsi"/>
                <w:sz w:val="20"/>
                <w:szCs w:val="20"/>
              </w:rPr>
            </w:pPr>
            <w:ins w:id="45" w:author="SungKwon Soh" w:date="2024-07-04T12:19:00Z" w16du:dateUtc="2024-07-04T01:19:00Z">
              <w:r>
                <w:rPr>
                  <w:rFonts w:cstheme="minorHAnsi"/>
                  <w:sz w:val="20"/>
                  <w:szCs w:val="20"/>
                </w:rPr>
                <w:t>0</w:t>
              </w:r>
            </w:ins>
          </w:p>
        </w:tc>
        <w:tc>
          <w:tcPr>
            <w:tcW w:w="327" w:type="pct"/>
            <w:shd w:val="clear" w:color="auto" w:fill="D9D9D9" w:themeFill="background1" w:themeFillShade="D9"/>
            <w:vAlign w:val="center"/>
          </w:tcPr>
          <w:p w14:paraId="2493EE76" w14:textId="37C177A4" w:rsidR="0069183D" w:rsidRPr="00474C16" w:rsidRDefault="0069183D" w:rsidP="0069183D">
            <w:pPr>
              <w:jc w:val="right"/>
              <w:rPr>
                <w:ins w:id="46" w:author="SungKwon Soh" w:date="2024-07-04T12:18:00Z" w16du:dateUtc="2024-07-04T01:18:00Z"/>
                <w:rFonts w:cstheme="minorHAnsi"/>
                <w:sz w:val="20"/>
                <w:szCs w:val="20"/>
              </w:rPr>
            </w:pPr>
            <w:ins w:id="47" w:author="SungKwon Soh" w:date="2024-07-04T12:19:00Z" w16du:dateUtc="2024-07-04T01:19:00Z">
              <w:r>
                <w:rPr>
                  <w:rFonts w:cstheme="minorHAnsi"/>
                  <w:sz w:val="20"/>
                  <w:szCs w:val="20"/>
                </w:rPr>
                <w:t>12</w:t>
              </w:r>
            </w:ins>
          </w:p>
        </w:tc>
        <w:tc>
          <w:tcPr>
            <w:tcW w:w="327" w:type="pct"/>
            <w:shd w:val="clear" w:color="auto" w:fill="D9D9D9" w:themeFill="background1" w:themeFillShade="D9"/>
            <w:vAlign w:val="center"/>
          </w:tcPr>
          <w:p w14:paraId="5A2FE30E" w14:textId="141792FE" w:rsidR="0069183D" w:rsidRPr="00474C16" w:rsidRDefault="0069183D" w:rsidP="0069183D">
            <w:pPr>
              <w:jc w:val="right"/>
              <w:rPr>
                <w:ins w:id="48" w:author="SungKwon Soh" w:date="2024-07-04T12:18:00Z" w16du:dateUtc="2024-07-04T01:18:00Z"/>
                <w:rFonts w:cstheme="minorHAnsi"/>
                <w:sz w:val="20"/>
                <w:szCs w:val="20"/>
              </w:rPr>
            </w:pPr>
            <w:ins w:id="49" w:author="SungKwon Soh" w:date="2024-07-04T12:19:00Z" w16du:dateUtc="2024-07-04T01:19:00Z">
              <w:r>
                <w:rPr>
                  <w:rFonts w:cstheme="minorHAnsi"/>
                  <w:sz w:val="20"/>
                  <w:szCs w:val="20"/>
                </w:rPr>
                <w:t>-</w:t>
              </w:r>
            </w:ins>
          </w:p>
        </w:tc>
        <w:tc>
          <w:tcPr>
            <w:tcW w:w="326" w:type="pct"/>
            <w:shd w:val="clear" w:color="auto" w:fill="D9D9D9" w:themeFill="background1" w:themeFillShade="D9"/>
            <w:vAlign w:val="center"/>
          </w:tcPr>
          <w:p w14:paraId="7A268725" w14:textId="676EC787" w:rsidR="0069183D" w:rsidRPr="00474C16" w:rsidRDefault="0069183D" w:rsidP="0069183D">
            <w:pPr>
              <w:jc w:val="right"/>
              <w:rPr>
                <w:ins w:id="50" w:author="SungKwon Soh" w:date="2024-07-04T12:18:00Z" w16du:dateUtc="2024-07-04T01:18:00Z"/>
                <w:rFonts w:cstheme="minorHAnsi"/>
                <w:sz w:val="20"/>
                <w:szCs w:val="20"/>
              </w:rPr>
            </w:pPr>
            <w:ins w:id="51" w:author="SungKwon Soh" w:date="2024-07-04T12:19:00Z" w16du:dateUtc="2024-07-04T01:19:00Z">
              <w:r>
                <w:rPr>
                  <w:rFonts w:cstheme="minorHAnsi"/>
                  <w:sz w:val="20"/>
                  <w:szCs w:val="20"/>
                </w:rPr>
                <w:t>10</w:t>
              </w:r>
            </w:ins>
          </w:p>
        </w:tc>
        <w:tc>
          <w:tcPr>
            <w:tcW w:w="326" w:type="pct"/>
            <w:tcBorders>
              <w:bottom w:val="single" w:sz="4" w:space="0" w:color="auto"/>
            </w:tcBorders>
            <w:shd w:val="clear" w:color="auto" w:fill="D9D9D9" w:themeFill="background1" w:themeFillShade="D9"/>
          </w:tcPr>
          <w:p w14:paraId="331B8855" w14:textId="1FE97B28" w:rsidR="0069183D" w:rsidRPr="00474C16" w:rsidRDefault="0069183D" w:rsidP="0069183D">
            <w:pPr>
              <w:jc w:val="right"/>
              <w:rPr>
                <w:ins w:id="52" w:author="SungKwon Soh" w:date="2024-07-04T12:18:00Z" w16du:dateUtc="2024-07-04T01:18:00Z"/>
                <w:rFonts w:cstheme="minorHAnsi"/>
                <w:sz w:val="20"/>
                <w:szCs w:val="20"/>
              </w:rPr>
            </w:pPr>
            <w:ins w:id="53" w:author="SungKwon Soh" w:date="2024-07-04T12:19:00Z" w16du:dateUtc="2024-07-04T01:19:00Z">
              <w:r>
                <w:rPr>
                  <w:rFonts w:cstheme="minorHAnsi"/>
                  <w:sz w:val="20"/>
                  <w:szCs w:val="20"/>
                </w:rPr>
                <w:t>-</w:t>
              </w:r>
            </w:ins>
          </w:p>
        </w:tc>
        <w:tc>
          <w:tcPr>
            <w:tcW w:w="326" w:type="pct"/>
            <w:tcBorders>
              <w:bottom w:val="single" w:sz="4" w:space="0" w:color="auto"/>
            </w:tcBorders>
            <w:shd w:val="clear" w:color="auto" w:fill="D9D9D9" w:themeFill="background1" w:themeFillShade="D9"/>
          </w:tcPr>
          <w:p w14:paraId="424A0251" w14:textId="5B2683B3" w:rsidR="0069183D" w:rsidRPr="00474C16" w:rsidRDefault="0069183D" w:rsidP="0069183D">
            <w:pPr>
              <w:jc w:val="right"/>
              <w:rPr>
                <w:ins w:id="54" w:author="SungKwon Soh" w:date="2024-07-04T12:18:00Z" w16du:dateUtc="2024-07-04T01:18:00Z"/>
                <w:rFonts w:cstheme="minorHAnsi"/>
                <w:sz w:val="20"/>
                <w:szCs w:val="20"/>
              </w:rPr>
            </w:pPr>
            <w:ins w:id="55" w:author="SungKwon Soh" w:date="2024-07-04T12:19:00Z" w16du:dateUtc="2024-07-04T01:19:00Z">
              <w:r>
                <w:rPr>
                  <w:rFonts w:cstheme="minorHAnsi"/>
                  <w:sz w:val="20"/>
                  <w:szCs w:val="20"/>
                </w:rPr>
                <w:t>9</w:t>
              </w:r>
            </w:ins>
          </w:p>
        </w:tc>
        <w:tc>
          <w:tcPr>
            <w:tcW w:w="323" w:type="pct"/>
            <w:shd w:val="clear" w:color="auto" w:fill="D9D9D9" w:themeFill="background1" w:themeFillShade="D9"/>
            <w:vAlign w:val="center"/>
          </w:tcPr>
          <w:p w14:paraId="2C47A44F" w14:textId="6F973F85" w:rsidR="0069183D" w:rsidRPr="00474C16" w:rsidRDefault="0069183D" w:rsidP="0069183D">
            <w:pPr>
              <w:jc w:val="right"/>
              <w:rPr>
                <w:ins w:id="56" w:author="SungKwon Soh" w:date="2024-07-04T12:18:00Z" w16du:dateUtc="2024-07-04T01:18:00Z"/>
                <w:rFonts w:cstheme="minorHAnsi"/>
                <w:sz w:val="20"/>
                <w:szCs w:val="20"/>
              </w:rPr>
            </w:pPr>
            <w:ins w:id="57" w:author="SungKwon Soh" w:date="2024-07-04T12:19:00Z" w16du:dateUtc="2024-07-04T01:19:00Z">
              <w:r>
                <w:rPr>
                  <w:rFonts w:cstheme="minorHAnsi"/>
                  <w:sz w:val="20"/>
                  <w:szCs w:val="20"/>
                </w:rPr>
                <w:t>-</w:t>
              </w:r>
            </w:ins>
          </w:p>
        </w:tc>
        <w:tc>
          <w:tcPr>
            <w:tcW w:w="325" w:type="pct"/>
            <w:shd w:val="clear" w:color="auto" w:fill="D9D9D9" w:themeFill="background1" w:themeFillShade="D9"/>
            <w:vAlign w:val="center"/>
          </w:tcPr>
          <w:p w14:paraId="53773E18" w14:textId="186CB4D3" w:rsidR="0069183D" w:rsidRPr="00474C16" w:rsidRDefault="0069183D" w:rsidP="0069183D">
            <w:pPr>
              <w:jc w:val="right"/>
              <w:rPr>
                <w:ins w:id="58" w:author="SungKwon Soh" w:date="2024-07-04T12:18:00Z" w16du:dateUtc="2024-07-04T01:18:00Z"/>
                <w:rFonts w:cstheme="minorHAnsi"/>
                <w:sz w:val="20"/>
                <w:szCs w:val="20"/>
              </w:rPr>
            </w:pPr>
            <w:ins w:id="59" w:author="SungKwon Soh" w:date="2024-07-04T12:19:00Z" w16du:dateUtc="2024-07-04T01:19:00Z">
              <w:r>
                <w:rPr>
                  <w:rFonts w:cstheme="minorHAnsi"/>
                  <w:sz w:val="20"/>
                  <w:szCs w:val="20"/>
                </w:rPr>
                <w:t>5</w:t>
              </w:r>
            </w:ins>
          </w:p>
        </w:tc>
        <w:tc>
          <w:tcPr>
            <w:tcW w:w="323" w:type="pct"/>
            <w:shd w:val="clear" w:color="auto" w:fill="D9D9D9" w:themeFill="background1" w:themeFillShade="D9"/>
          </w:tcPr>
          <w:p w14:paraId="2095FEEE" w14:textId="1D61BE86" w:rsidR="0069183D" w:rsidRPr="00474C16" w:rsidRDefault="0069183D" w:rsidP="0069183D">
            <w:pPr>
              <w:jc w:val="right"/>
              <w:rPr>
                <w:ins w:id="60" w:author="SungKwon Soh" w:date="2024-07-04T12:18:00Z" w16du:dateUtc="2024-07-04T01:18:00Z"/>
                <w:rFonts w:cstheme="minorHAnsi"/>
                <w:sz w:val="20"/>
                <w:szCs w:val="20"/>
              </w:rPr>
            </w:pPr>
            <w:ins w:id="61" w:author="SungKwon Soh" w:date="2024-07-04T12:19:00Z" w16du:dateUtc="2024-07-04T01:19:00Z">
              <w:r>
                <w:rPr>
                  <w:rFonts w:cstheme="minorHAnsi"/>
                  <w:sz w:val="20"/>
                  <w:szCs w:val="20"/>
                </w:rPr>
                <w:t>-</w:t>
              </w:r>
            </w:ins>
          </w:p>
        </w:tc>
        <w:tc>
          <w:tcPr>
            <w:tcW w:w="314" w:type="pct"/>
            <w:shd w:val="clear" w:color="auto" w:fill="D9D9D9" w:themeFill="background1" w:themeFillShade="D9"/>
          </w:tcPr>
          <w:p w14:paraId="3561ACA1" w14:textId="49D6D32D" w:rsidR="0069183D" w:rsidRPr="00474C16" w:rsidRDefault="0069183D" w:rsidP="0069183D">
            <w:pPr>
              <w:jc w:val="right"/>
              <w:rPr>
                <w:ins w:id="62" w:author="SungKwon Soh" w:date="2024-07-04T12:18:00Z" w16du:dateUtc="2024-07-04T01:18:00Z"/>
                <w:rFonts w:cstheme="minorHAnsi"/>
                <w:sz w:val="20"/>
                <w:szCs w:val="20"/>
              </w:rPr>
            </w:pPr>
            <w:ins w:id="63" w:author="SungKwon Soh" w:date="2024-07-04T12:19:00Z" w16du:dateUtc="2024-07-04T01:19:00Z">
              <w:r>
                <w:rPr>
                  <w:rFonts w:cstheme="minorHAnsi"/>
                  <w:sz w:val="20"/>
                  <w:szCs w:val="20"/>
                </w:rPr>
                <w:t>9</w:t>
              </w:r>
            </w:ins>
          </w:p>
        </w:tc>
        <w:tc>
          <w:tcPr>
            <w:tcW w:w="318" w:type="pct"/>
            <w:shd w:val="clear" w:color="auto" w:fill="D9D9D9" w:themeFill="background1" w:themeFillShade="D9"/>
          </w:tcPr>
          <w:p w14:paraId="7F2870DB" w14:textId="51703D8A" w:rsidR="0069183D" w:rsidRPr="00474C16" w:rsidRDefault="0069183D" w:rsidP="0069183D">
            <w:pPr>
              <w:jc w:val="right"/>
              <w:rPr>
                <w:ins w:id="64" w:author="SungKwon Soh" w:date="2024-07-04T12:18:00Z" w16du:dateUtc="2024-07-04T01:18:00Z"/>
                <w:rFonts w:cstheme="minorHAnsi"/>
                <w:sz w:val="20"/>
                <w:szCs w:val="20"/>
              </w:rPr>
            </w:pPr>
            <w:ins w:id="65" w:author="SungKwon Soh" w:date="2024-07-04T12:19:00Z" w16du:dateUtc="2024-07-04T01:19:00Z">
              <w:r>
                <w:rPr>
                  <w:rFonts w:cstheme="minorHAnsi"/>
                  <w:sz w:val="20"/>
                  <w:szCs w:val="20"/>
                </w:rPr>
                <w:t>-</w:t>
              </w:r>
            </w:ins>
          </w:p>
        </w:tc>
        <w:tc>
          <w:tcPr>
            <w:tcW w:w="315" w:type="pct"/>
            <w:shd w:val="clear" w:color="auto" w:fill="D9D9D9" w:themeFill="background1" w:themeFillShade="D9"/>
          </w:tcPr>
          <w:p w14:paraId="4D7E6FA1" w14:textId="59F5A8F4" w:rsidR="0069183D" w:rsidRPr="00474C16" w:rsidRDefault="0069183D" w:rsidP="0069183D">
            <w:pPr>
              <w:jc w:val="right"/>
              <w:rPr>
                <w:ins w:id="66" w:author="SungKwon Soh" w:date="2024-07-04T12:18:00Z" w16du:dateUtc="2024-07-04T01:18:00Z"/>
                <w:rFonts w:cstheme="minorHAnsi"/>
                <w:sz w:val="20"/>
                <w:szCs w:val="20"/>
              </w:rPr>
            </w:pPr>
            <w:ins w:id="67" w:author="SungKwon Soh" w:date="2024-07-04T12:19:00Z" w16du:dateUtc="2024-07-04T01:19:00Z">
              <w:r>
                <w:rPr>
                  <w:rFonts w:cstheme="minorHAnsi"/>
                  <w:sz w:val="20"/>
                  <w:szCs w:val="20"/>
                </w:rPr>
                <w:t>27</w:t>
              </w:r>
            </w:ins>
          </w:p>
        </w:tc>
      </w:tr>
      <w:tr w:rsidR="00AB538A" w:rsidRPr="00474C16" w14:paraId="7390CC0E" w14:textId="3CCF2A6F" w:rsidTr="00DC2687">
        <w:trPr>
          <w:trHeight w:val="70"/>
        </w:trPr>
        <w:tc>
          <w:tcPr>
            <w:tcW w:w="479" w:type="pct"/>
            <w:shd w:val="clear" w:color="auto" w:fill="D9D9D9" w:themeFill="background1" w:themeFillShade="D9"/>
          </w:tcPr>
          <w:p w14:paraId="705792E5" w14:textId="77777777" w:rsidR="00AB538A" w:rsidRPr="00474C16" w:rsidRDefault="00AB538A" w:rsidP="00AB538A">
            <w:pPr>
              <w:rPr>
                <w:rFonts w:cstheme="minorHAnsi"/>
                <w:b/>
                <w:sz w:val="20"/>
                <w:szCs w:val="20"/>
              </w:rPr>
            </w:pPr>
            <w:r w:rsidRPr="00474C16">
              <w:rPr>
                <w:rFonts w:cstheme="minorHAnsi"/>
                <w:b/>
                <w:sz w:val="20"/>
                <w:szCs w:val="20"/>
              </w:rPr>
              <w:t>Canada</w:t>
            </w:r>
          </w:p>
        </w:tc>
        <w:tc>
          <w:tcPr>
            <w:tcW w:w="323" w:type="pct"/>
            <w:shd w:val="clear" w:color="auto" w:fill="D9D9D9" w:themeFill="background1" w:themeFillShade="D9"/>
            <w:vAlign w:val="center"/>
          </w:tcPr>
          <w:p w14:paraId="6AAB4C55"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489C546F"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30601452"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70F85A23"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02A6F471" w14:textId="77777777" w:rsidR="00AB538A" w:rsidRPr="00474C16" w:rsidRDefault="00AB538A" w:rsidP="00AB538A">
            <w:pPr>
              <w:jc w:val="right"/>
              <w:rPr>
                <w:rFonts w:cstheme="minorHAnsi"/>
                <w:sz w:val="20"/>
                <w:szCs w:val="20"/>
              </w:rPr>
            </w:pPr>
          </w:p>
        </w:tc>
        <w:tc>
          <w:tcPr>
            <w:tcW w:w="326" w:type="pct"/>
            <w:shd w:val="clear" w:color="auto" w:fill="D9D9D9" w:themeFill="background1" w:themeFillShade="D9"/>
            <w:vAlign w:val="center"/>
          </w:tcPr>
          <w:p w14:paraId="59FC531D"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400D64FE"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5CE82C81"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1E167A85"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5F66FBBC"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tcPr>
          <w:p w14:paraId="0CD436B6" w14:textId="77777777" w:rsidR="00AB538A" w:rsidRPr="00474C16" w:rsidRDefault="00AB538A" w:rsidP="00AB538A">
            <w:pPr>
              <w:jc w:val="right"/>
              <w:rPr>
                <w:rFonts w:cstheme="minorHAnsi"/>
                <w:sz w:val="20"/>
                <w:szCs w:val="20"/>
              </w:rPr>
            </w:pPr>
          </w:p>
        </w:tc>
        <w:tc>
          <w:tcPr>
            <w:tcW w:w="314" w:type="pct"/>
            <w:shd w:val="clear" w:color="auto" w:fill="D9D9D9" w:themeFill="background1" w:themeFillShade="D9"/>
          </w:tcPr>
          <w:p w14:paraId="4443AEAC" w14:textId="77777777" w:rsidR="00AB538A" w:rsidRPr="00474C16" w:rsidRDefault="00AB538A" w:rsidP="00AB538A">
            <w:pPr>
              <w:jc w:val="right"/>
              <w:rPr>
                <w:rFonts w:cstheme="minorHAnsi"/>
                <w:sz w:val="20"/>
                <w:szCs w:val="20"/>
              </w:rPr>
            </w:pPr>
          </w:p>
        </w:tc>
        <w:tc>
          <w:tcPr>
            <w:tcW w:w="318" w:type="pct"/>
            <w:shd w:val="clear" w:color="auto" w:fill="D9D9D9" w:themeFill="background1" w:themeFillShade="D9"/>
          </w:tcPr>
          <w:p w14:paraId="37240C27" w14:textId="77777777" w:rsidR="00AB538A" w:rsidRPr="00474C16" w:rsidRDefault="00AB538A" w:rsidP="00AB538A">
            <w:pPr>
              <w:jc w:val="right"/>
              <w:rPr>
                <w:rFonts w:cstheme="minorHAnsi"/>
                <w:sz w:val="20"/>
                <w:szCs w:val="20"/>
              </w:rPr>
            </w:pPr>
          </w:p>
        </w:tc>
        <w:tc>
          <w:tcPr>
            <w:tcW w:w="315" w:type="pct"/>
            <w:shd w:val="clear" w:color="auto" w:fill="D9D9D9" w:themeFill="background1" w:themeFillShade="D9"/>
          </w:tcPr>
          <w:p w14:paraId="729BBD1D" w14:textId="7630546F" w:rsidR="00AB538A" w:rsidRPr="00474C16" w:rsidRDefault="00AB538A" w:rsidP="00AB538A">
            <w:pPr>
              <w:jc w:val="right"/>
              <w:rPr>
                <w:rFonts w:cstheme="minorHAnsi"/>
                <w:sz w:val="20"/>
                <w:szCs w:val="20"/>
              </w:rPr>
            </w:pPr>
          </w:p>
        </w:tc>
      </w:tr>
      <w:tr w:rsidR="00AB538A" w:rsidRPr="00474C16" w14:paraId="21BF2882" w14:textId="5BB2E4BD" w:rsidTr="00DC2687">
        <w:tc>
          <w:tcPr>
            <w:tcW w:w="479" w:type="pct"/>
            <w:tcBorders>
              <w:bottom w:val="single" w:sz="4" w:space="0" w:color="auto"/>
            </w:tcBorders>
          </w:tcPr>
          <w:p w14:paraId="14F1318B" w14:textId="4ACCAB1A" w:rsidR="00AB538A" w:rsidRPr="00474C16" w:rsidRDefault="00AB538A" w:rsidP="00AB538A">
            <w:pPr>
              <w:rPr>
                <w:rFonts w:cstheme="minorHAnsi"/>
                <w:sz w:val="20"/>
                <w:szCs w:val="20"/>
                <w:lang w:eastAsia="ko-KR"/>
              </w:rPr>
            </w:pPr>
            <w:r w:rsidRPr="00474C16">
              <w:rPr>
                <w:rFonts w:cstheme="minorHAnsi"/>
                <w:sz w:val="20"/>
                <w:szCs w:val="20"/>
                <w:lang w:eastAsia="ko-KR"/>
              </w:rPr>
              <w:t>Troll</w:t>
            </w:r>
          </w:p>
        </w:tc>
        <w:tc>
          <w:tcPr>
            <w:tcW w:w="323" w:type="pct"/>
            <w:tcBorders>
              <w:bottom w:val="single" w:sz="4" w:space="0" w:color="auto"/>
            </w:tcBorders>
            <w:vAlign w:val="center"/>
          </w:tcPr>
          <w:p w14:paraId="0406701A" w14:textId="22BE4922" w:rsidR="00AB538A" w:rsidRPr="00474C16" w:rsidRDefault="00AB538A" w:rsidP="00AB538A">
            <w:pPr>
              <w:jc w:val="right"/>
              <w:rPr>
                <w:rFonts w:cstheme="minorHAnsi"/>
                <w:sz w:val="20"/>
                <w:szCs w:val="20"/>
              </w:rPr>
            </w:pPr>
            <w:r w:rsidRPr="00474C16">
              <w:rPr>
                <w:rFonts w:cstheme="minorHAnsi"/>
                <w:sz w:val="20"/>
                <w:szCs w:val="20"/>
              </w:rPr>
              <w:t>0</w:t>
            </w:r>
          </w:p>
        </w:tc>
        <w:tc>
          <w:tcPr>
            <w:tcW w:w="325" w:type="pct"/>
            <w:tcBorders>
              <w:bottom w:val="single" w:sz="4" w:space="0" w:color="auto"/>
            </w:tcBorders>
            <w:vAlign w:val="center"/>
          </w:tcPr>
          <w:p w14:paraId="06073751" w14:textId="79086415" w:rsidR="00AB538A" w:rsidRPr="00474C16" w:rsidRDefault="00AB538A" w:rsidP="00AB538A">
            <w:pPr>
              <w:jc w:val="right"/>
              <w:rPr>
                <w:rFonts w:cstheme="minorHAnsi"/>
                <w:sz w:val="20"/>
                <w:szCs w:val="20"/>
              </w:rPr>
            </w:pPr>
            <w:r w:rsidRPr="00474C16">
              <w:rPr>
                <w:rFonts w:cstheme="minorHAnsi"/>
                <w:sz w:val="20"/>
                <w:szCs w:val="20"/>
              </w:rPr>
              <w:t>0</w:t>
            </w:r>
          </w:p>
        </w:tc>
        <w:tc>
          <w:tcPr>
            <w:tcW w:w="323" w:type="pct"/>
            <w:tcBorders>
              <w:bottom w:val="single" w:sz="4" w:space="0" w:color="auto"/>
            </w:tcBorders>
            <w:vAlign w:val="center"/>
          </w:tcPr>
          <w:p w14:paraId="5DE1D5CC" w14:textId="51F46573" w:rsidR="00AB538A" w:rsidRPr="00474C16" w:rsidRDefault="00AB538A" w:rsidP="00AB538A">
            <w:pPr>
              <w:jc w:val="right"/>
              <w:rPr>
                <w:rFonts w:cstheme="minorHAnsi"/>
                <w:sz w:val="20"/>
                <w:szCs w:val="20"/>
              </w:rPr>
            </w:pPr>
            <w:r w:rsidRPr="00474C16">
              <w:rPr>
                <w:rFonts w:cstheme="minorHAnsi"/>
                <w:sz w:val="20"/>
                <w:szCs w:val="20"/>
              </w:rPr>
              <w:t>0</w:t>
            </w:r>
          </w:p>
        </w:tc>
        <w:tc>
          <w:tcPr>
            <w:tcW w:w="327" w:type="pct"/>
            <w:tcBorders>
              <w:bottom w:val="single" w:sz="4" w:space="0" w:color="auto"/>
            </w:tcBorders>
            <w:vAlign w:val="center"/>
          </w:tcPr>
          <w:p w14:paraId="3BD3D5DE" w14:textId="27E4D54E" w:rsidR="00AB538A" w:rsidRPr="00474C16" w:rsidRDefault="00AB538A" w:rsidP="00AB538A">
            <w:pPr>
              <w:jc w:val="right"/>
              <w:rPr>
                <w:rFonts w:cstheme="minorHAnsi"/>
                <w:sz w:val="20"/>
                <w:szCs w:val="20"/>
              </w:rPr>
            </w:pPr>
            <w:r w:rsidRPr="00474C16">
              <w:rPr>
                <w:rFonts w:cstheme="minorHAnsi"/>
                <w:sz w:val="20"/>
                <w:szCs w:val="20"/>
              </w:rPr>
              <w:t>0</w:t>
            </w:r>
          </w:p>
        </w:tc>
        <w:tc>
          <w:tcPr>
            <w:tcW w:w="327" w:type="pct"/>
            <w:tcBorders>
              <w:bottom w:val="single" w:sz="4" w:space="0" w:color="auto"/>
            </w:tcBorders>
            <w:vAlign w:val="center"/>
          </w:tcPr>
          <w:p w14:paraId="48C0688F" w14:textId="10D7D3BA" w:rsidR="00AB538A" w:rsidRPr="00474C16" w:rsidRDefault="00AB538A" w:rsidP="00AB538A">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187817A9" w14:textId="42E23780" w:rsidR="00AB538A" w:rsidRPr="00474C16" w:rsidRDefault="00AB538A" w:rsidP="00AB538A">
            <w:pPr>
              <w:jc w:val="right"/>
              <w:rPr>
                <w:rFonts w:cstheme="minorHAnsi"/>
                <w:sz w:val="20"/>
                <w:szCs w:val="20"/>
              </w:rPr>
            </w:pPr>
            <w:r w:rsidRPr="00474C16">
              <w:rPr>
                <w:rFonts w:cstheme="minorHAnsi"/>
                <w:sz w:val="20"/>
                <w:szCs w:val="20"/>
              </w:rPr>
              <w:t>0</w:t>
            </w:r>
          </w:p>
        </w:tc>
        <w:tc>
          <w:tcPr>
            <w:tcW w:w="326" w:type="pct"/>
            <w:tcBorders>
              <w:bottom w:val="single" w:sz="4" w:space="0" w:color="auto"/>
            </w:tcBorders>
            <w:shd w:val="clear" w:color="auto" w:fill="auto"/>
          </w:tcPr>
          <w:p w14:paraId="52305C7A" w14:textId="7B77F46D" w:rsidR="00AB538A" w:rsidRPr="00474C16" w:rsidRDefault="00AB538A" w:rsidP="00AB538A">
            <w:pPr>
              <w:jc w:val="right"/>
              <w:rPr>
                <w:rFonts w:cstheme="minorHAnsi"/>
                <w:sz w:val="20"/>
                <w:szCs w:val="20"/>
              </w:rPr>
            </w:pPr>
            <w:r w:rsidRPr="00474C16">
              <w:rPr>
                <w:rFonts w:cstheme="minorHAnsi"/>
                <w:sz w:val="20"/>
                <w:szCs w:val="20"/>
              </w:rPr>
              <w:t>0</w:t>
            </w:r>
          </w:p>
        </w:tc>
        <w:tc>
          <w:tcPr>
            <w:tcW w:w="326" w:type="pct"/>
            <w:tcBorders>
              <w:bottom w:val="single" w:sz="4" w:space="0" w:color="auto"/>
            </w:tcBorders>
            <w:shd w:val="clear" w:color="auto" w:fill="auto"/>
          </w:tcPr>
          <w:p w14:paraId="245882FF" w14:textId="43E8EC03" w:rsidR="00AB538A" w:rsidRPr="00474C16" w:rsidRDefault="00AB538A" w:rsidP="00AB538A">
            <w:pPr>
              <w:jc w:val="right"/>
              <w:rPr>
                <w:rFonts w:cstheme="minorHAnsi"/>
                <w:sz w:val="20"/>
                <w:szCs w:val="20"/>
              </w:rPr>
            </w:pPr>
            <w:r w:rsidRPr="00474C16">
              <w:rPr>
                <w:rFonts w:cstheme="minorHAnsi"/>
                <w:sz w:val="20"/>
                <w:szCs w:val="20"/>
              </w:rPr>
              <w:t>0</w:t>
            </w:r>
          </w:p>
        </w:tc>
        <w:tc>
          <w:tcPr>
            <w:tcW w:w="323" w:type="pct"/>
            <w:tcBorders>
              <w:bottom w:val="single" w:sz="4" w:space="0" w:color="auto"/>
            </w:tcBorders>
            <w:vAlign w:val="center"/>
          </w:tcPr>
          <w:p w14:paraId="67585C30" w14:textId="11081F43" w:rsidR="00AB538A" w:rsidRPr="00474C16" w:rsidRDefault="00AB538A" w:rsidP="00AB538A">
            <w:pPr>
              <w:jc w:val="right"/>
              <w:rPr>
                <w:rFonts w:cstheme="minorHAnsi"/>
                <w:sz w:val="20"/>
                <w:szCs w:val="20"/>
              </w:rPr>
            </w:pPr>
            <w:r w:rsidRPr="00474C16">
              <w:rPr>
                <w:rFonts w:cstheme="minorHAnsi"/>
                <w:sz w:val="20"/>
                <w:szCs w:val="20"/>
              </w:rPr>
              <w:t>0</w:t>
            </w:r>
          </w:p>
        </w:tc>
        <w:tc>
          <w:tcPr>
            <w:tcW w:w="325" w:type="pct"/>
            <w:tcBorders>
              <w:bottom w:val="single" w:sz="4" w:space="0" w:color="auto"/>
            </w:tcBorders>
            <w:vAlign w:val="center"/>
          </w:tcPr>
          <w:p w14:paraId="43D58344" w14:textId="542747EC" w:rsidR="00AB538A" w:rsidRPr="00474C16" w:rsidRDefault="00AB538A" w:rsidP="00AB538A">
            <w:pPr>
              <w:jc w:val="right"/>
              <w:rPr>
                <w:rFonts w:cstheme="minorHAnsi"/>
                <w:sz w:val="20"/>
                <w:szCs w:val="20"/>
              </w:rPr>
            </w:pPr>
            <w:r w:rsidRPr="00474C16">
              <w:rPr>
                <w:rFonts w:cstheme="minorHAnsi"/>
                <w:sz w:val="20"/>
                <w:szCs w:val="20"/>
              </w:rPr>
              <w:t>0</w:t>
            </w:r>
          </w:p>
        </w:tc>
        <w:tc>
          <w:tcPr>
            <w:tcW w:w="323" w:type="pct"/>
            <w:tcBorders>
              <w:bottom w:val="single" w:sz="4" w:space="0" w:color="auto"/>
            </w:tcBorders>
          </w:tcPr>
          <w:p w14:paraId="71199BC5" w14:textId="01FF0294" w:rsidR="00AB538A" w:rsidRPr="00474C16" w:rsidRDefault="00AB538A" w:rsidP="00AB538A">
            <w:pPr>
              <w:jc w:val="right"/>
              <w:rPr>
                <w:rFonts w:cstheme="minorHAnsi"/>
                <w:sz w:val="20"/>
                <w:szCs w:val="20"/>
              </w:rPr>
            </w:pPr>
            <w:r w:rsidRPr="00474C16">
              <w:rPr>
                <w:rFonts w:cstheme="minorHAnsi"/>
                <w:sz w:val="20"/>
                <w:szCs w:val="20"/>
              </w:rPr>
              <w:t>0</w:t>
            </w:r>
          </w:p>
        </w:tc>
        <w:tc>
          <w:tcPr>
            <w:tcW w:w="314" w:type="pct"/>
            <w:tcBorders>
              <w:bottom w:val="single" w:sz="4" w:space="0" w:color="auto"/>
            </w:tcBorders>
          </w:tcPr>
          <w:p w14:paraId="7E79CD1F" w14:textId="2F129313" w:rsidR="00AB538A" w:rsidRPr="00474C16" w:rsidRDefault="00AB538A" w:rsidP="00AB538A">
            <w:pPr>
              <w:jc w:val="right"/>
              <w:rPr>
                <w:rFonts w:cstheme="minorHAnsi"/>
                <w:sz w:val="20"/>
                <w:szCs w:val="20"/>
              </w:rPr>
            </w:pPr>
            <w:r w:rsidRPr="00474C16">
              <w:rPr>
                <w:rFonts w:cstheme="minorHAnsi"/>
                <w:sz w:val="20"/>
                <w:szCs w:val="20"/>
              </w:rPr>
              <w:t>0</w:t>
            </w:r>
          </w:p>
        </w:tc>
        <w:tc>
          <w:tcPr>
            <w:tcW w:w="318" w:type="pct"/>
            <w:shd w:val="clear" w:color="auto" w:fill="auto"/>
          </w:tcPr>
          <w:p w14:paraId="5473B695" w14:textId="372BE888" w:rsidR="00AB538A" w:rsidRPr="00474C16" w:rsidRDefault="005A0E6F" w:rsidP="00AB538A">
            <w:pPr>
              <w:jc w:val="right"/>
              <w:rPr>
                <w:rFonts w:cstheme="minorHAnsi"/>
                <w:sz w:val="20"/>
                <w:szCs w:val="20"/>
                <w:lang w:eastAsia="ko-KR"/>
              </w:rPr>
            </w:pPr>
            <w:ins w:id="68" w:author="SungKwon Soh" w:date="2024-07-04T09:43:00Z" w16du:dateUtc="2024-07-03T22:43:00Z">
              <w:r>
                <w:rPr>
                  <w:rFonts w:cstheme="minorHAnsi" w:hint="eastAsia"/>
                  <w:sz w:val="20"/>
                  <w:szCs w:val="20"/>
                  <w:lang w:eastAsia="ko-KR"/>
                </w:rPr>
                <w:t>0</w:t>
              </w:r>
            </w:ins>
          </w:p>
        </w:tc>
        <w:tc>
          <w:tcPr>
            <w:tcW w:w="315" w:type="pct"/>
            <w:shd w:val="clear" w:color="auto" w:fill="auto"/>
          </w:tcPr>
          <w:p w14:paraId="78FE1361" w14:textId="494E8745" w:rsidR="00AB538A" w:rsidRPr="00474C16" w:rsidRDefault="005A0E6F" w:rsidP="00AB538A">
            <w:pPr>
              <w:jc w:val="right"/>
              <w:rPr>
                <w:rFonts w:cstheme="minorHAnsi"/>
                <w:sz w:val="20"/>
                <w:szCs w:val="20"/>
                <w:lang w:eastAsia="ko-KR"/>
              </w:rPr>
            </w:pPr>
            <w:ins w:id="69" w:author="SungKwon Soh" w:date="2024-07-04T09:43:00Z" w16du:dateUtc="2024-07-03T22:43:00Z">
              <w:r>
                <w:rPr>
                  <w:rFonts w:cstheme="minorHAnsi" w:hint="eastAsia"/>
                  <w:sz w:val="20"/>
                  <w:szCs w:val="20"/>
                  <w:lang w:eastAsia="ko-KR"/>
                </w:rPr>
                <w:t>0</w:t>
              </w:r>
            </w:ins>
          </w:p>
        </w:tc>
      </w:tr>
      <w:tr w:rsidR="00AB538A" w:rsidRPr="00474C16" w14:paraId="7C30D81D" w14:textId="463A5F95" w:rsidTr="00DC2687">
        <w:tc>
          <w:tcPr>
            <w:tcW w:w="479" w:type="pct"/>
            <w:shd w:val="clear" w:color="auto" w:fill="D9D9D9" w:themeFill="background1" w:themeFillShade="D9"/>
          </w:tcPr>
          <w:p w14:paraId="3D81BBA6" w14:textId="77777777" w:rsidR="00AB538A" w:rsidRPr="00474C16" w:rsidRDefault="00AB538A" w:rsidP="00AB538A">
            <w:pPr>
              <w:rPr>
                <w:rFonts w:cstheme="minorHAnsi"/>
                <w:b/>
                <w:sz w:val="20"/>
                <w:szCs w:val="20"/>
              </w:rPr>
            </w:pPr>
            <w:r w:rsidRPr="00474C16">
              <w:rPr>
                <w:rFonts w:cstheme="minorHAnsi"/>
                <w:b/>
                <w:sz w:val="20"/>
                <w:szCs w:val="20"/>
              </w:rPr>
              <w:t>China</w:t>
            </w:r>
          </w:p>
        </w:tc>
        <w:tc>
          <w:tcPr>
            <w:tcW w:w="323" w:type="pct"/>
            <w:shd w:val="clear" w:color="auto" w:fill="D9D9D9" w:themeFill="background1" w:themeFillShade="D9"/>
            <w:vAlign w:val="center"/>
          </w:tcPr>
          <w:p w14:paraId="3508A087"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270330FD"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407B1A80"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4DB46A01"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1D538979" w14:textId="77777777" w:rsidR="00AB538A" w:rsidRPr="00474C16" w:rsidRDefault="00AB538A" w:rsidP="00AB538A">
            <w:pPr>
              <w:jc w:val="right"/>
              <w:rPr>
                <w:rFonts w:cstheme="minorHAnsi"/>
                <w:sz w:val="20"/>
                <w:szCs w:val="20"/>
              </w:rPr>
            </w:pPr>
          </w:p>
        </w:tc>
        <w:tc>
          <w:tcPr>
            <w:tcW w:w="326" w:type="pct"/>
            <w:shd w:val="clear" w:color="auto" w:fill="D9D9D9" w:themeFill="background1" w:themeFillShade="D9"/>
            <w:vAlign w:val="center"/>
          </w:tcPr>
          <w:p w14:paraId="28CDAA05"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75004B18"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274DCA49"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08EC3833"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6934BD7D"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tcPr>
          <w:p w14:paraId="275650C2" w14:textId="77777777" w:rsidR="00AB538A" w:rsidRPr="00474C16" w:rsidRDefault="00AB538A" w:rsidP="00AB538A">
            <w:pPr>
              <w:jc w:val="right"/>
              <w:rPr>
                <w:rFonts w:cstheme="minorHAnsi"/>
                <w:sz w:val="20"/>
                <w:szCs w:val="20"/>
              </w:rPr>
            </w:pPr>
          </w:p>
        </w:tc>
        <w:tc>
          <w:tcPr>
            <w:tcW w:w="314" w:type="pct"/>
            <w:shd w:val="clear" w:color="auto" w:fill="D9D9D9" w:themeFill="background1" w:themeFillShade="D9"/>
          </w:tcPr>
          <w:p w14:paraId="3564EEFB" w14:textId="77777777" w:rsidR="00AB538A" w:rsidRPr="00474C16" w:rsidRDefault="00AB538A" w:rsidP="00AB538A">
            <w:pPr>
              <w:jc w:val="right"/>
              <w:rPr>
                <w:rFonts w:cstheme="minorHAnsi"/>
                <w:sz w:val="20"/>
                <w:szCs w:val="20"/>
              </w:rPr>
            </w:pPr>
          </w:p>
        </w:tc>
        <w:tc>
          <w:tcPr>
            <w:tcW w:w="318" w:type="pct"/>
            <w:shd w:val="clear" w:color="auto" w:fill="D9D9D9" w:themeFill="background1" w:themeFillShade="D9"/>
          </w:tcPr>
          <w:p w14:paraId="0B47AA55" w14:textId="77777777" w:rsidR="00AB538A" w:rsidRPr="00474C16" w:rsidRDefault="00AB538A" w:rsidP="00AB538A">
            <w:pPr>
              <w:jc w:val="right"/>
              <w:rPr>
                <w:rFonts w:cstheme="minorHAnsi"/>
                <w:sz w:val="20"/>
                <w:szCs w:val="20"/>
              </w:rPr>
            </w:pPr>
          </w:p>
        </w:tc>
        <w:tc>
          <w:tcPr>
            <w:tcW w:w="315" w:type="pct"/>
            <w:shd w:val="clear" w:color="auto" w:fill="D9D9D9" w:themeFill="background1" w:themeFillShade="D9"/>
          </w:tcPr>
          <w:p w14:paraId="4871ADF8" w14:textId="13505132" w:rsidR="00AB538A" w:rsidRPr="00474C16" w:rsidRDefault="00AB538A" w:rsidP="00AB538A">
            <w:pPr>
              <w:jc w:val="right"/>
              <w:rPr>
                <w:rFonts w:cstheme="minorHAnsi"/>
                <w:sz w:val="20"/>
                <w:szCs w:val="20"/>
              </w:rPr>
            </w:pPr>
          </w:p>
        </w:tc>
      </w:tr>
      <w:tr w:rsidR="00AB538A" w:rsidRPr="00474C16" w14:paraId="062F3FAA" w14:textId="4C2BF0F0" w:rsidTr="00DC2687">
        <w:tc>
          <w:tcPr>
            <w:tcW w:w="479" w:type="pct"/>
            <w:tcBorders>
              <w:bottom w:val="single" w:sz="4" w:space="0" w:color="auto"/>
            </w:tcBorders>
          </w:tcPr>
          <w:p w14:paraId="78DFD4EE" w14:textId="19FA4D3D" w:rsidR="00AB538A" w:rsidRPr="00474C16" w:rsidRDefault="00AB538A" w:rsidP="00AB538A">
            <w:pPr>
              <w:rPr>
                <w:rFonts w:cstheme="minorHAnsi"/>
                <w:sz w:val="20"/>
                <w:szCs w:val="20"/>
                <w:lang w:eastAsia="ko-KR"/>
              </w:rPr>
            </w:pPr>
          </w:p>
        </w:tc>
        <w:tc>
          <w:tcPr>
            <w:tcW w:w="323" w:type="pct"/>
            <w:tcBorders>
              <w:bottom w:val="single" w:sz="4" w:space="0" w:color="auto"/>
            </w:tcBorders>
            <w:vAlign w:val="center"/>
          </w:tcPr>
          <w:p w14:paraId="3DF8AD2A" w14:textId="59B31704" w:rsidR="00AB538A" w:rsidRPr="00474C16" w:rsidRDefault="00AB538A" w:rsidP="00AB538A">
            <w:pPr>
              <w:jc w:val="right"/>
              <w:rPr>
                <w:rFonts w:cstheme="minorHAnsi"/>
                <w:sz w:val="20"/>
                <w:szCs w:val="20"/>
              </w:rPr>
            </w:pPr>
            <w:r w:rsidRPr="00474C16">
              <w:rPr>
                <w:rFonts w:cstheme="minorHAnsi"/>
                <w:sz w:val="20"/>
                <w:szCs w:val="20"/>
              </w:rPr>
              <w:t>0</w:t>
            </w:r>
          </w:p>
        </w:tc>
        <w:tc>
          <w:tcPr>
            <w:tcW w:w="325" w:type="pct"/>
            <w:tcBorders>
              <w:bottom w:val="single" w:sz="4" w:space="0" w:color="auto"/>
            </w:tcBorders>
            <w:vAlign w:val="center"/>
          </w:tcPr>
          <w:p w14:paraId="08180418" w14:textId="4686CBD2" w:rsidR="00AB538A" w:rsidRPr="00474C16" w:rsidRDefault="00AB538A" w:rsidP="00AB538A">
            <w:pPr>
              <w:jc w:val="right"/>
              <w:rPr>
                <w:rFonts w:cstheme="minorHAnsi"/>
                <w:sz w:val="20"/>
                <w:szCs w:val="20"/>
              </w:rPr>
            </w:pPr>
            <w:r w:rsidRPr="00474C16">
              <w:rPr>
                <w:rFonts w:cstheme="minorHAnsi"/>
                <w:sz w:val="20"/>
                <w:szCs w:val="20"/>
              </w:rPr>
              <w:t>0</w:t>
            </w:r>
          </w:p>
        </w:tc>
        <w:tc>
          <w:tcPr>
            <w:tcW w:w="323" w:type="pct"/>
            <w:tcBorders>
              <w:bottom w:val="single" w:sz="4" w:space="0" w:color="auto"/>
            </w:tcBorders>
            <w:vAlign w:val="center"/>
          </w:tcPr>
          <w:p w14:paraId="1C61CC69" w14:textId="3C460930" w:rsidR="00AB538A" w:rsidRPr="00474C16" w:rsidRDefault="00AB538A" w:rsidP="00AB538A">
            <w:pPr>
              <w:jc w:val="right"/>
              <w:rPr>
                <w:rFonts w:cstheme="minorHAnsi"/>
                <w:sz w:val="20"/>
                <w:szCs w:val="20"/>
              </w:rPr>
            </w:pPr>
            <w:r w:rsidRPr="00474C16">
              <w:rPr>
                <w:rFonts w:cstheme="minorHAnsi"/>
                <w:sz w:val="20"/>
                <w:szCs w:val="20"/>
              </w:rPr>
              <w:t>0</w:t>
            </w:r>
          </w:p>
        </w:tc>
        <w:tc>
          <w:tcPr>
            <w:tcW w:w="327" w:type="pct"/>
            <w:tcBorders>
              <w:bottom w:val="single" w:sz="4" w:space="0" w:color="auto"/>
            </w:tcBorders>
            <w:vAlign w:val="center"/>
          </w:tcPr>
          <w:p w14:paraId="6EEB9AC1" w14:textId="65DB3E5E" w:rsidR="00AB538A" w:rsidRPr="00474C16" w:rsidRDefault="00AB538A" w:rsidP="00AB538A">
            <w:pPr>
              <w:jc w:val="right"/>
              <w:rPr>
                <w:rFonts w:cstheme="minorHAnsi"/>
                <w:sz w:val="20"/>
                <w:szCs w:val="20"/>
              </w:rPr>
            </w:pPr>
            <w:r w:rsidRPr="00474C16">
              <w:rPr>
                <w:rFonts w:cstheme="minorHAnsi"/>
                <w:sz w:val="20"/>
                <w:szCs w:val="20"/>
              </w:rPr>
              <w:t>0</w:t>
            </w:r>
          </w:p>
        </w:tc>
        <w:tc>
          <w:tcPr>
            <w:tcW w:w="327" w:type="pct"/>
            <w:tcBorders>
              <w:bottom w:val="single" w:sz="4" w:space="0" w:color="auto"/>
            </w:tcBorders>
            <w:vAlign w:val="center"/>
          </w:tcPr>
          <w:p w14:paraId="5F9CCA4F" w14:textId="26F48460" w:rsidR="00AB538A" w:rsidRPr="00474C16" w:rsidRDefault="00AB538A" w:rsidP="00AB538A">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1D0A1DA1" w14:textId="0D8723C1" w:rsidR="00AB538A" w:rsidRPr="00474C16" w:rsidRDefault="00AB538A" w:rsidP="00AB538A">
            <w:pPr>
              <w:jc w:val="right"/>
              <w:rPr>
                <w:rFonts w:cstheme="minorHAnsi"/>
                <w:sz w:val="20"/>
                <w:szCs w:val="20"/>
              </w:rPr>
            </w:pPr>
            <w:r w:rsidRPr="00474C16">
              <w:rPr>
                <w:rFonts w:cstheme="minorHAnsi"/>
                <w:sz w:val="20"/>
                <w:szCs w:val="20"/>
              </w:rPr>
              <w:t>0</w:t>
            </w:r>
          </w:p>
        </w:tc>
        <w:tc>
          <w:tcPr>
            <w:tcW w:w="326" w:type="pct"/>
            <w:tcBorders>
              <w:bottom w:val="single" w:sz="4" w:space="0" w:color="auto"/>
            </w:tcBorders>
            <w:shd w:val="clear" w:color="auto" w:fill="auto"/>
          </w:tcPr>
          <w:p w14:paraId="281F76AB" w14:textId="14736487" w:rsidR="00AB538A" w:rsidRPr="00474C16" w:rsidRDefault="00AB538A" w:rsidP="00AB538A">
            <w:pPr>
              <w:jc w:val="right"/>
              <w:rPr>
                <w:rFonts w:cstheme="minorHAnsi"/>
                <w:sz w:val="20"/>
                <w:szCs w:val="20"/>
              </w:rPr>
            </w:pPr>
            <w:r w:rsidRPr="00474C16">
              <w:rPr>
                <w:rFonts w:cstheme="minorHAnsi"/>
                <w:sz w:val="20"/>
                <w:szCs w:val="20"/>
              </w:rPr>
              <w:t>0</w:t>
            </w:r>
          </w:p>
        </w:tc>
        <w:tc>
          <w:tcPr>
            <w:tcW w:w="326" w:type="pct"/>
            <w:tcBorders>
              <w:bottom w:val="single" w:sz="4" w:space="0" w:color="auto"/>
            </w:tcBorders>
            <w:shd w:val="clear" w:color="auto" w:fill="auto"/>
          </w:tcPr>
          <w:p w14:paraId="5A18350B" w14:textId="29E45879" w:rsidR="00AB538A" w:rsidRPr="00474C16" w:rsidRDefault="00AB538A" w:rsidP="00AB538A">
            <w:pPr>
              <w:jc w:val="right"/>
              <w:rPr>
                <w:rFonts w:cstheme="minorHAnsi"/>
                <w:sz w:val="20"/>
                <w:szCs w:val="20"/>
              </w:rPr>
            </w:pPr>
            <w:r w:rsidRPr="00474C16">
              <w:rPr>
                <w:rFonts w:cstheme="minorHAnsi"/>
                <w:sz w:val="20"/>
                <w:szCs w:val="20"/>
              </w:rPr>
              <w:t>0</w:t>
            </w:r>
          </w:p>
        </w:tc>
        <w:tc>
          <w:tcPr>
            <w:tcW w:w="323" w:type="pct"/>
            <w:tcBorders>
              <w:bottom w:val="single" w:sz="4" w:space="0" w:color="auto"/>
            </w:tcBorders>
            <w:vAlign w:val="center"/>
          </w:tcPr>
          <w:p w14:paraId="243724FE" w14:textId="1D54377A" w:rsidR="00AB538A" w:rsidRPr="00474C16" w:rsidRDefault="00AB538A" w:rsidP="00AB538A">
            <w:pPr>
              <w:jc w:val="right"/>
              <w:rPr>
                <w:rFonts w:cstheme="minorHAnsi"/>
                <w:sz w:val="20"/>
                <w:szCs w:val="20"/>
              </w:rPr>
            </w:pPr>
            <w:r w:rsidRPr="00474C16">
              <w:rPr>
                <w:rFonts w:cstheme="minorHAnsi"/>
                <w:sz w:val="20"/>
                <w:szCs w:val="20"/>
              </w:rPr>
              <w:t>0</w:t>
            </w:r>
          </w:p>
        </w:tc>
        <w:tc>
          <w:tcPr>
            <w:tcW w:w="325" w:type="pct"/>
            <w:tcBorders>
              <w:bottom w:val="single" w:sz="4" w:space="0" w:color="auto"/>
            </w:tcBorders>
            <w:vAlign w:val="center"/>
          </w:tcPr>
          <w:p w14:paraId="7292EE73" w14:textId="4DB32766" w:rsidR="00AB538A" w:rsidRPr="00474C16" w:rsidRDefault="00AB538A" w:rsidP="00AB538A">
            <w:pPr>
              <w:jc w:val="right"/>
              <w:rPr>
                <w:rFonts w:cstheme="minorHAnsi"/>
                <w:sz w:val="20"/>
                <w:szCs w:val="20"/>
              </w:rPr>
            </w:pPr>
            <w:r w:rsidRPr="00474C16">
              <w:rPr>
                <w:rFonts w:cstheme="minorHAnsi"/>
                <w:sz w:val="20"/>
                <w:szCs w:val="20"/>
              </w:rPr>
              <w:t>0</w:t>
            </w:r>
          </w:p>
        </w:tc>
        <w:tc>
          <w:tcPr>
            <w:tcW w:w="323" w:type="pct"/>
            <w:tcBorders>
              <w:bottom w:val="single" w:sz="4" w:space="0" w:color="auto"/>
            </w:tcBorders>
          </w:tcPr>
          <w:p w14:paraId="09D2AB3D" w14:textId="6CFB50BD" w:rsidR="00AB538A" w:rsidRPr="00474C16" w:rsidRDefault="00AB538A" w:rsidP="00AB538A">
            <w:pPr>
              <w:jc w:val="right"/>
              <w:rPr>
                <w:rFonts w:cstheme="minorHAnsi"/>
                <w:sz w:val="20"/>
                <w:szCs w:val="20"/>
              </w:rPr>
            </w:pPr>
            <w:r w:rsidRPr="00474C16">
              <w:rPr>
                <w:rFonts w:cstheme="minorHAnsi"/>
                <w:sz w:val="20"/>
                <w:szCs w:val="20"/>
              </w:rPr>
              <w:t>0</w:t>
            </w:r>
          </w:p>
        </w:tc>
        <w:tc>
          <w:tcPr>
            <w:tcW w:w="314" w:type="pct"/>
            <w:tcBorders>
              <w:bottom w:val="single" w:sz="4" w:space="0" w:color="auto"/>
            </w:tcBorders>
          </w:tcPr>
          <w:p w14:paraId="72000791" w14:textId="005556F4" w:rsidR="00AB538A" w:rsidRPr="00474C16" w:rsidRDefault="00AB538A" w:rsidP="00AB538A">
            <w:pPr>
              <w:jc w:val="right"/>
              <w:rPr>
                <w:rFonts w:cstheme="minorHAnsi"/>
                <w:sz w:val="20"/>
                <w:szCs w:val="20"/>
              </w:rPr>
            </w:pPr>
            <w:r w:rsidRPr="00474C16">
              <w:rPr>
                <w:rFonts w:cstheme="minorHAnsi"/>
                <w:sz w:val="20"/>
                <w:szCs w:val="20"/>
              </w:rPr>
              <w:t>0</w:t>
            </w:r>
          </w:p>
        </w:tc>
        <w:tc>
          <w:tcPr>
            <w:tcW w:w="318" w:type="pct"/>
            <w:shd w:val="clear" w:color="auto" w:fill="auto"/>
          </w:tcPr>
          <w:p w14:paraId="511E5283" w14:textId="59D17D83" w:rsidR="00AB538A" w:rsidRPr="00474C16" w:rsidRDefault="009D6EFE" w:rsidP="00AB538A">
            <w:pPr>
              <w:jc w:val="right"/>
              <w:rPr>
                <w:rFonts w:cstheme="minorHAnsi"/>
                <w:sz w:val="20"/>
                <w:szCs w:val="20"/>
              </w:rPr>
            </w:pPr>
            <w:ins w:id="70" w:author="SungKwon Soh" w:date="2024-06-17T09:57:00Z" w16du:dateUtc="2024-06-17T16:57:00Z">
              <w:r>
                <w:rPr>
                  <w:rFonts w:cstheme="minorHAnsi"/>
                  <w:sz w:val="20"/>
                  <w:szCs w:val="20"/>
                </w:rPr>
                <w:t>0</w:t>
              </w:r>
            </w:ins>
          </w:p>
        </w:tc>
        <w:tc>
          <w:tcPr>
            <w:tcW w:w="315" w:type="pct"/>
            <w:shd w:val="clear" w:color="auto" w:fill="auto"/>
          </w:tcPr>
          <w:p w14:paraId="4CC70BF7" w14:textId="73DD0783" w:rsidR="00AB538A" w:rsidRPr="00474C16" w:rsidRDefault="009D6EFE" w:rsidP="00AB538A">
            <w:pPr>
              <w:jc w:val="right"/>
              <w:rPr>
                <w:rFonts w:cstheme="minorHAnsi"/>
                <w:sz w:val="20"/>
                <w:szCs w:val="20"/>
              </w:rPr>
            </w:pPr>
            <w:ins w:id="71" w:author="SungKwon Soh" w:date="2024-06-17T09:57:00Z" w16du:dateUtc="2024-06-17T16:57:00Z">
              <w:r>
                <w:rPr>
                  <w:rFonts w:cstheme="minorHAnsi"/>
                  <w:sz w:val="20"/>
                  <w:szCs w:val="20"/>
                </w:rPr>
                <w:t>0</w:t>
              </w:r>
            </w:ins>
          </w:p>
        </w:tc>
      </w:tr>
      <w:tr w:rsidR="00AB538A" w:rsidRPr="00474C16" w14:paraId="2231C25B" w14:textId="0B22E856" w:rsidTr="00DC2687">
        <w:tc>
          <w:tcPr>
            <w:tcW w:w="479" w:type="pct"/>
            <w:shd w:val="clear" w:color="auto" w:fill="D9D9D9" w:themeFill="background1" w:themeFillShade="D9"/>
          </w:tcPr>
          <w:p w14:paraId="5DAA0525" w14:textId="77777777" w:rsidR="00AB538A" w:rsidRPr="00474C16" w:rsidRDefault="00AB538A" w:rsidP="00AB538A">
            <w:pPr>
              <w:rPr>
                <w:rFonts w:cstheme="minorHAnsi"/>
                <w:b/>
                <w:sz w:val="20"/>
                <w:szCs w:val="20"/>
              </w:rPr>
            </w:pPr>
            <w:r w:rsidRPr="00474C16">
              <w:rPr>
                <w:rFonts w:cstheme="minorHAnsi"/>
                <w:b/>
                <w:sz w:val="20"/>
                <w:szCs w:val="20"/>
              </w:rPr>
              <w:t>Cook Islands</w:t>
            </w:r>
          </w:p>
        </w:tc>
        <w:tc>
          <w:tcPr>
            <w:tcW w:w="323" w:type="pct"/>
            <w:shd w:val="clear" w:color="auto" w:fill="D9D9D9" w:themeFill="background1" w:themeFillShade="D9"/>
            <w:vAlign w:val="center"/>
          </w:tcPr>
          <w:p w14:paraId="5E94329B"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76666029"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50840EC3"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75373111"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61625E66" w14:textId="77777777" w:rsidR="00AB538A" w:rsidRPr="00474C16" w:rsidRDefault="00AB538A" w:rsidP="00AB538A">
            <w:pPr>
              <w:jc w:val="right"/>
              <w:rPr>
                <w:rFonts w:cstheme="minorHAnsi"/>
                <w:sz w:val="20"/>
                <w:szCs w:val="20"/>
              </w:rPr>
            </w:pPr>
          </w:p>
        </w:tc>
        <w:tc>
          <w:tcPr>
            <w:tcW w:w="326" w:type="pct"/>
            <w:shd w:val="clear" w:color="auto" w:fill="D9D9D9" w:themeFill="background1" w:themeFillShade="D9"/>
            <w:vAlign w:val="center"/>
          </w:tcPr>
          <w:p w14:paraId="15CC4766"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58DBCD73"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036593DE"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19AC62F5"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055D1365"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tcPr>
          <w:p w14:paraId="5EBDBA9E" w14:textId="77777777" w:rsidR="00AB538A" w:rsidRPr="00474C16" w:rsidRDefault="00AB538A" w:rsidP="00AB538A">
            <w:pPr>
              <w:jc w:val="right"/>
              <w:rPr>
                <w:rFonts w:cstheme="minorHAnsi"/>
                <w:sz w:val="20"/>
                <w:szCs w:val="20"/>
              </w:rPr>
            </w:pPr>
          </w:p>
        </w:tc>
        <w:tc>
          <w:tcPr>
            <w:tcW w:w="314" w:type="pct"/>
            <w:shd w:val="clear" w:color="auto" w:fill="D9D9D9" w:themeFill="background1" w:themeFillShade="D9"/>
          </w:tcPr>
          <w:p w14:paraId="2FAD30B1" w14:textId="77777777" w:rsidR="00AB538A" w:rsidRPr="00474C16" w:rsidRDefault="00AB538A" w:rsidP="00AB538A">
            <w:pPr>
              <w:jc w:val="right"/>
              <w:rPr>
                <w:rFonts w:cstheme="minorHAnsi"/>
                <w:sz w:val="20"/>
                <w:szCs w:val="20"/>
              </w:rPr>
            </w:pPr>
          </w:p>
        </w:tc>
        <w:tc>
          <w:tcPr>
            <w:tcW w:w="318" w:type="pct"/>
            <w:shd w:val="clear" w:color="auto" w:fill="D9D9D9" w:themeFill="background1" w:themeFillShade="D9"/>
          </w:tcPr>
          <w:p w14:paraId="48F31624" w14:textId="77777777" w:rsidR="00AB538A" w:rsidRPr="00474C16" w:rsidRDefault="00AB538A" w:rsidP="00AB538A">
            <w:pPr>
              <w:jc w:val="right"/>
              <w:rPr>
                <w:rFonts w:cstheme="minorHAnsi"/>
                <w:sz w:val="20"/>
                <w:szCs w:val="20"/>
              </w:rPr>
            </w:pPr>
          </w:p>
        </w:tc>
        <w:tc>
          <w:tcPr>
            <w:tcW w:w="315" w:type="pct"/>
            <w:shd w:val="clear" w:color="auto" w:fill="D9D9D9" w:themeFill="background1" w:themeFillShade="D9"/>
          </w:tcPr>
          <w:p w14:paraId="5537EA68" w14:textId="4BAD0DB1" w:rsidR="00AB538A" w:rsidRPr="00474C16" w:rsidRDefault="00AB538A" w:rsidP="00AB538A">
            <w:pPr>
              <w:jc w:val="right"/>
              <w:rPr>
                <w:rFonts w:cstheme="minorHAnsi"/>
                <w:sz w:val="20"/>
                <w:szCs w:val="20"/>
              </w:rPr>
            </w:pPr>
          </w:p>
        </w:tc>
      </w:tr>
      <w:tr w:rsidR="00AB538A" w:rsidRPr="00474C16" w14:paraId="361FC2E2" w14:textId="5D287657" w:rsidTr="00DC2687">
        <w:trPr>
          <w:trHeight w:val="70"/>
        </w:trPr>
        <w:tc>
          <w:tcPr>
            <w:tcW w:w="479" w:type="pct"/>
            <w:tcBorders>
              <w:bottom w:val="single" w:sz="4" w:space="0" w:color="auto"/>
            </w:tcBorders>
          </w:tcPr>
          <w:p w14:paraId="69F9DE8B" w14:textId="77777777" w:rsidR="00AB538A" w:rsidRPr="00474C16" w:rsidRDefault="00AB538A" w:rsidP="00AB538A">
            <w:pPr>
              <w:rPr>
                <w:rFonts w:cstheme="minorHAnsi"/>
                <w:sz w:val="20"/>
                <w:szCs w:val="20"/>
                <w:lang w:eastAsia="ko-KR"/>
              </w:rPr>
            </w:pPr>
            <w:r w:rsidRPr="00474C16">
              <w:rPr>
                <w:rFonts w:cstheme="minorHAnsi"/>
                <w:sz w:val="20"/>
                <w:szCs w:val="20"/>
                <w:lang w:eastAsia="ko-KR"/>
              </w:rPr>
              <w:t>Longline</w:t>
            </w:r>
          </w:p>
        </w:tc>
        <w:tc>
          <w:tcPr>
            <w:tcW w:w="323" w:type="pct"/>
            <w:tcBorders>
              <w:bottom w:val="single" w:sz="4" w:space="0" w:color="auto"/>
            </w:tcBorders>
            <w:vAlign w:val="center"/>
          </w:tcPr>
          <w:p w14:paraId="31DB7142" w14:textId="77777777" w:rsidR="00AB538A" w:rsidRPr="00474C16" w:rsidRDefault="00AB538A" w:rsidP="00AB538A">
            <w:pPr>
              <w:jc w:val="right"/>
              <w:rPr>
                <w:rFonts w:cstheme="minorHAnsi"/>
                <w:sz w:val="20"/>
                <w:szCs w:val="20"/>
              </w:rPr>
            </w:pPr>
            <w:r w:rsidRPr="00474C16">
              <w:rPr>
                <w:rFonts w:cstheme="minorHAnsi"/>
                <w:sz w:val="20"/>
                <w:szCs w:val="20"/>
              </w:rPr>
              <w:t>0</w:t>
            </w:r>
          </w:p>
        </w:tc>
        <w:tc>
          <w:tcPr>
            <w:tcW w:w="325" w:type="pct"/>
            <w:tcBorders>
              <w:bottom w:val="single" w:sz="4" w:space="0" w:color="auto"/>
            </w:tcBorders>
            <w:vAlign w:val="center"/>
          </w:tcPr>
          <w:p w14:paraId="4A94C6FE" w14:textId="77777777" w:rsidR="00AB538A" w:rsidRPr="00474C16" w:rsidRDefault="00AB538A" w:rsidP="00AB538A">
            <w:pPr>
              <w:jc w:val="right"/>
              <w:rPr>
                <w:rFonts w:cstheme="minorHAnsi"/>
                <w:sz w:val="20"/>
                <w:szCs w:val="20"/>
              </w:rPr>
            </w:pPr>
            <w:r w:rsidRPr="00474C16">
              <w:rPr>
                <w:rFonts w:cstheme="minorHAnsi"/>
                <w:sz w:val="20"/>
                <w:szCs w:val="20"/>
              </w:rPr>
              <w:t>1.789</w:t>
            </w:r>
          </w:p>
        </w:tc>
        <w:tc>
          <w:tcPr>
            <w:tcW w:w="323" w:type="pct"/>
            <w:tcBorders>
              <w:bottom w:val="single" w:sz="4" w:space="0" w:color="auto"/>
            </w:tcBorders>
            <w:vAlign w:val="center"/>
          </w:tcPr>
          <w:p w14:paraId="48A2EC31" w14:textId="77777777" w:rsidR="00AB538A" w:rsidRPr="00474C16" w:rsidRDefault="00AB538A" w:rsidP="00AB538A">
            <w:pPr>
              <w:jc w:val="right"/>
              <w:rPr>
                <w:rFonts w:cstheme="minorHAnsi"/>
                <w:sz w:val="20"/>
                <w:szCs w:val="20"/>
              </w:rPr>
            </w:pPr>
            <w:r w:rsidRPr="00474C16">
              <w:rPr>
                <w:rFonts w:cstheme="minorHAnsi"/>
                <w:sz w:val="20"/>
                <w:szCs w:val="20"/>
              </w:rPr>
              <w:t>0</w:t>
            </w:r>
          </w:p>
        </w:tc>
        <w:tc>
          <w:tcPr>
            <w:tcW w:w="327" w:type="pct"/>
            <w:tcBorders>
              <w:bottom w:val="single" w:sz="4" w:space="0" w:color="auto"/>
            </w:tcBorders>
            <w:vAlign w:val="center"/>
          </w:tcPr>
          <w:p w14:paraId="2D4BFF8D" w14:textId="77777777" w:rsidR="00AB538A" w:rsidRPr="00474C16" w:rsidRDefault="00AB538A" w:rsidP="00AB538A">
            <w:pPr>
              <w:jc w:val="right"/>
              <w:rPr>
                <w:rFonts w:cstheme="minorHAnsi"/>
                <w:sz w:val="20"/>
                <w:szCs w:val="20"/>
              </w:rPr>
            </w:pPr>
            <w:r w:rsidRPr="00474C16">
              <w:rPr>
                <w:rFonts w:cstheme="minorHAnsi"/>
                <w:sz w:val="20"/>
                <w:szCs w:val="20"/>
              </w:rPr>
              <w:t>2.94</w:t>
            </w:r>
          </w:p>
        </w:tc>
        <w:tc>
          <w:tcPr>
            <w:tcW w:w="327" w:type="pct"/>
            <w:tcBorders>
              <w:bottom w:val="single" w:sz="4" w:space="0" w:color="auto"/>
            </w:tcBorders>
            <w:vAlign w:val="center"/>
          </w:tcPr>
          <w:p w14:paraId="57977F57" w14:textId="77777777" w:rsidR="00AB538A" w:rsidRPr="00474C16" w:rsidRDefault="00AB538A" w:rsidP="00AB538A">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69FD1281" w14:textId="77777777" w:rsidR="00AB538A" w:rsidRPr="00474C16" w:rsidRDefault="00AB538A" w:rsidP="00AB538A">
            <w:pPr>
              <w:jc w:val="right"/>
              <w:rPr>
                <w:rFonts w:cstheme="minorHAnsi"/>
                <w:sz w:val="20"/>
                <w:szCs w:val="20"/>
              </w:rPr>
            </w:pPr>
            <w:r w:rsidRPr="00474C16">
              <w:rPr>
                <w:rFonts w:cstheme="minorHAnsi"/>
                <w:sz w:val="20"/>
                <w:szCs w:val="20"/>
              </w:rPr>
              <w:t>1.35</w:t>
            </w:r>
          </w:p>
        </w:tc>
        <w:tc>
          <w:tcPr>
            <w:tcW w:w="326" w:type="pct"/>
            <w:tcBorders>
              <w:bottom w:val="single" w:sz="4" w:space="0" w:color="auto"/>
            </w:tcBorders>
            <w:shd w:val="clear" w:color="auto" w:fill="auto"/>
          </w:tcPr>
          <w:p w14:paraId="2CBBE044"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6" w:type="pct"/>
            <w:tcBorders>
              <w:bottom w:val="single" w:sz="4" w:space="0" w:color="auto"/>
            </w:tcBorders>
            <w:shd w:val="clear" w:color="auto" w:fill="auto"/>
          </w:tcPr>
          <w:p w14:paraId="3E975EC7"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2</w:t>
            </w:r>
          </w:p>
        </w:tc>
        <w:tc>
          <w:tcPr>
            <w:tcW w:w="323" w:type="pct"/>
            <w:tcBorders>
              <w:bottom w:val="single" w:sz="4" w:space="0" w:color="auto"/>
            </w:tcBorders>
            <w:vAlign w:val="center"/>
          </w:tcPr>
          <w:p w14:paraId="2922B87B" w14:textId="6CB63272" w:rsidR="00AB538A" w:rsidRPr="00474C16" w:rsidRDefault="005A0E6F" w:rsidP="00AB538A">
            <w:pPr>
              <w:jc w:val="right"/>
              <w:rPr>
                <w:rFonts w:cstheme="minorHAnsi"/>
                <w:sz w:val="20"/>
                <w:szCs w:val="20"/>
                <w:lang w:eastAsia="ko-KR"/>
              </w:rPr>
            </w:pPr>
            <w:ins w:id="72" w:author="SungKwon Soh" w:date="2024-07-04T09:42:00Z" w16du:dateUtc="2024-07-03T22:42:00Z">
              <w:r>
                <w:rPr>
                  <w:rFonts w:cstheme="minorHAnsi" w:hint="eastAsia"/>
                  <w:sz w:val="20"/>
                  <w:szCs w:val="20"/>
                  <w:lang w:eastAsia="ko-KR"/>
                </w:rPr>
                <w:t>0</w:t>
              </w:r>
            </w:ins>
            <w:del w:id="73" w:author="SungKwon Soh" w:date="2024-07-04T09:42:00Z" w16du:dateUtc="2024-07-03T22:42:00Z">
              <w:r w:rsidR="00AB538A" w:rsidRPr="00474C16" w:rsidDel="005A0E6F">
                <w:rPr>
                  <w:rFonts w:cstheme="minorHAnsi"/>
                  <w:sz w:val="20"/>
                  <w:szCs w:val="20"/>
                  <w:lang w:eastAsia="ko-KR"/>
                </w:rPr>
                <w:delText>N/A</w:delText>
              </w:r>
            </w:del>
          </w:p>
        </w:tc>
        <w:tc>
          <w:tcPr>
            <w:tcW w:w="325" w:type="pct"/>
            <w:tcBorders>
              <w:bottom w:val="single" w:sz="4" w:space="0" w:color="auto"/>
            </w:tcBorders>
            <w:vAlign w:val="center"/>
          </w:tcPr>
          <w:p w14:paraId="340C223F" w14:textId="61139204" w:rsidR="00AB538A" w:rsidRPr="00474C16" w:rsidRDefault="005A0E6F" w:rsidP="00AB538A">
            <w:pPr>
              <w:jc w:val="right"/>
              <w:rPr>
                <w:rFonts w:cstheme="minorHAnsi"/>
                <w:sz w:val="20"/>
                <w:szCs w:val="20"/>
                <w:lang w:eastAsia="ko-KR"/>
              </w:rPr>
            </w:pPr>
            <w:ins w:id="74" w:author="SungKwon Soh" w:date="2024-07-04T09:42:00Z" w16du:dateUtc="2024-07-03T22:42:00Z">
              <w:r>
                <w:rPr>
                  <w:rFonts w:cstheme="minorHAnsi" w:hint="eastAsia"/>
                  <w:sz w:val="20"/>
                  <w:szCs w:val="20"/>
                  <w:lang w:eastAsia="ko-KR"/>
                </w:rPr>
                <w:t>0</w:t>
              </w:r>
            </w:ins>
            <w:del w:id="75" w:author="SungKwon Soh" w:date="2024-07-04T09:42:00Z" w16du:dateUtc="2024-07-03T22:42:00Z">
              <w:r w:rsidR="00AB538A" w:rsidRPr="00474C16" w:rsidDel="005A0E6F">
                <w:rPr>
                  <w:rFonts w:cstheme="minorHAnsi"/>
                  <w:sz w:val="20"/>
                  <w:szCs w:val="20"/>
                  <w:lang w:eastAsia="ko-KR"/>
                </w:rPr>
                <w:delText>N/A</w:delText>
              </w:r>
            </w:del>
          </w:p>
        </w:tc>
        <w:tc>
          <w:tcPr>
            <w:tcW w:w="323" w:type="pct"/>
            <w:tcBorders>
              <w:bottom w:val="single" w:sz="4" w:space="0" w:color="auto"/>
            </w:tcBorders>
          </w:tcPr>
          <w:p w14:paraId="508AA360" w14:textId="6D84A47C"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14" w:type="pct"/>
            <w:tcBorders>
              <w:bottom w:val="single" w:sz="4" w:space="0" w:color="auto"/>
            </w:tcBorders>
          </w:tcPr>
          <w:p w14:paraId="71AA8791" w14:textId="14A70E34"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18" w:type="pct"/>
            <w:shd w:val="clear" w:color="auto" w:fill="auto"/>
          </w:tcPr>
          <w:p w14:paraId="6DD2D11C" w14:textId="0CDAF441" w:rsidR="00AB538A" w:rsidRPr="00474C16" w:rsidRDefault="005A0E6F" w:rsidP="00AB538A">
            <w:pPr>
              <w:jc w:val="right"/>
              <w:rPr>
                <w:rFonts w:cstheme="minorHAnsi"/>
                <w:sz w:val="20"/>
                <w:szCs w:val="20"/>
                <w:lang w:eastAsia="ko-KR"/>
              </w:rPr>
            </w:pPr>
            <w:ins w:id="76" w:author="SungKwon Soh" w:date="2024-07-04T09:42:00Z" w16du:dateUtc="2024-07-03T22:42:00Z">
              <w:r>
                <w:rPr>
                  <w:rFonts w:cstheme="minorHAnsi" w:hint="eastAsia"/>
                  <w:sz w:val="20"/>
                  <w:szCs w:val="20"/>
                  <w:lang w:eastAsia="ko-KR"/>
                </w:rPr>
                <w:t>0</w:t>
              </w:r>
            </w:ins>
          </w:p>
        </w:tc>
        <w:tc>
          <w:tcPr>
            <w:tcW w:w="315" w:type="pct"/>
            <w:shd w:val="clear" w:color="auto" w:fill="auto"/>
          </w:tcPr>
          <w:p w14:paraId="7450CA48" w14:textId="38586FF6" w:rsidR="00AB538A" w:rsidRPr="00474C16" w:rsidRDefault="005A0E6F" w:rsidP="00AB538A">
            <w:pPr>
              <w:jc w:val="right"/>
              <w:rPr>
                <w:rFonts w:cstheme="minorHAnsi"/>
                <w:sz w:val="20"/>
                <w:szCs w:val="20"/>
                <w:lang w:eastAsia="ko-KR"/>
              </w:rPr>
            </w:pPr>
            <w:ins w:id="77" w:author="SungKwon Soh" w:date="2024-07-04T09:42:00Z" w16du:dateUtc="2024-07-03T22:42:00Z">
              <w:r>
                <w:rPr>
                  <w:rFonts w:cstheme="minorHAnsi" w:hint="eastAsia"/>
                  <w:sz w:val="20"/>
                  <w:szCs w:val="20"/>
                  <w:lang w:eastAsia="ko-KR"/>
                </w:rPr>
                <w:t>0</w:t>
              </w:r>
            </w:ins>
          </w:p>
        </w:tc>
      </w:tr>
      <w:tr w:rsidR="00AB538A" w:rsidRPr="00474C16" w14:paraId="481E6B35" w14:textId="5A6D34D3" w:rsidTr="00DC2687">
        <w:tc>
          <w:tcPr>
            <w:tcW w:w="479" w:type="pct"/>
            <w:shd w:val="clear" w:color="auto" w:fill="D9D9D9" w:themeFill="background1" w:themeFillShade="D9"/>
          </w:tcPr>
          <w:p w14:paraId="7B841FA8" w14:textId="77777777" w:rsidR="00AB538A" w:rsidRPr="00474C16" w:rsidRDefault="00AB538A" w:rsidP="00AB538A">
            <w:pPr>
              <w:rPr>
                <w:rFonts w:cstheme="minorHAnsi"/>
                <w:b/>
                <w:sz w:val="20"/>
                <w:szCs w:val="20"/>
              </w:rPr>
            </w:pPr>
            <w:r w:rsidRPr="00474C16">
              <w:rPr>
                <w:rFonts w:cstheme="minorHAnsi"/>
                <w:b/>
                <w:sz w:val="20"/>
                <w:szCs w:val="20"/>
              </w:rPr>
              <w:t>Fiji</w:t>
            </w:r>
          </w:p>
        </w:tc>
        <w:tc>
          <w:tcPr>
            <w:tcW w:w="323" w:type="pct"/>
            <w:shd w:val="clear" w:color="auto" w:fill="D9D9D9" w:themeFill="background1" w:themeFillShade="D9"/>
            <w:vAlign w:val="center"/>
          </w:tcPr>
          <w:p w14:paraId="16BF5BC8"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4630C2ED"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57B2CB93"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01389934"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735A0859" w14:textId="77777777" w:rsidR="00AB538A" w:rsidRPr="00474C16" w:rsidRDefault="00AB538A" w:rsidP="00AB538A">
            <w:pPr>
              <w:jc w:val="right"/>
              <w:rPr>
                <w:rFonts w:cstheme="minorHAnsi"/>
                <w:sz w:val="20"/>
                <w:szCs w:val="20"/>
              </w:rPr>
            </w:pPr>
          </w:p>
        </w:tc>
        <w:tc>
          <w:tcPr>
            <w:tcW w:w="326" w:type="pct"/>
            <w:shd w:val="clear" w:color="auto" w:fill="D9D9D9" w:themeFill="background1" w:themeFillShade="D9"/>
            <w:vAlign w:val="center"/>
          </w:tcPr>
          <w:p w14:paraId="5FFF41D5"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5E8D655D"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71768A95"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6DAC3BDC"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038146AF"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tcPr>
          <w:p w14:paraId="11816073" w14:textId="77777777" w:rsidR="00AB538A" w:rsidRPr="00474C16" w:rsidRDefault="00AB538A" w:rsidP="00AB538A">
            <w:pPr>
              <w:jc w:val="right"/>
              <w:rPr>
                <w:rFonts w:cstheme="minorHAnsi"/>
                <w:sz w:val="20"/>
                <w:szCs w:val="20"/>
              </w:rPr>
            </w:pPr>
          </w:p>
        </w:tc>
        <w:tc>
          <w:tcPr>
            <w:tcW w:w="314" w:type="pct"/>
            <w:shd w:val="clear" w:color="auto" w:fill="D9D9D9" w:themeFill="background1" w:themeFillShade="D9"/>
          </w:tcPr>
          <w:p w14:paraId="2B5DCA16" w14:textId="77777777" w:rsidR="00AB538A" w:rsidRPr="00474C16" w:rsidRDefault="00AB538A" w:rsidP="00AB538A">
            <w:pPr>
              <w:jc w:val="right"/>
              <w:rPr>
                <w:rFonts w:cstheme="minorHAnsi"/>
                <w:sz w:val="20"/>
                <w:szCs w:val="20"/>
              </w:rPr>
            </w:pPr>
          </w:p>
        </w:tc>
        <w:tc>
          <w:tcPr>
            <w:tcW w:w="318" w:type="pct"/>
            <w:shd w:val="clear" w:color="auto" w:fill="D9D9D9" w:themeFill="background1" w:themeFillShade="D9"/>
          </w:tcPr>
          <w:p w14:paraId="5FC8BA6B" w14:textId="77777777" w:rsidR="00AB538A" w:rsidRPr="00474C16" w:rsidRDefault="00AB538A" w:rsidP="00AB538A">
            <w:pPr>
              <w:jc w:val="right"/>
              <w:rPr>
                <w:rFonts w:cstheme="minorHAnsi"/>
                <w:sz w:val="20"/>
                <w:szCs w:val="20"/>
              </w:rPr>
            </w:pPr>
          </w:p>
        </w:tc>
        <w:tc>
          <w:tcPr>
            <w:tcW w:w="315" w:type="pct"/>
            <w:shd w:val="clear" w:color="auto" w:fill="D9D9D9" w:themeFill="background1" w:themeFillShade="D9"/>
          </w:tcPr>
          <w:p w14:paraId="2A90687B" w14:textId="23ADDB74" w:rsidR="00AB538A" w:rsidRPr="00474C16" w:rsidRDefault="00AB538A" w:rsidP="00AB538A">
            <w:pPr>
              <w:jc w:val="right"/>
              <w:rPr>
                <w:rFonts w:cstheme="minorHAnsi"/>
                <w:sz w:val="20"/>
                <w:szCs w:val="20"/>
              </w:rPr>
            </w:pPr>
          </w:p>
        </w:tc>
      </w:tr>
      <w:tr w:rsidR="00AB538A" w:rsidRPr="00474C16" w14:paraId="01DF5332" w14:textId="01050AC2" w:rsidTr="00421049">
        <w:trPr>
          <w:trHeight w:val="312"/>
        </w:trPr>
        <w:tc>
          <w:tcPr>
            <w:tcW w:w="479" w:type="pct"/>
            <w:tcBorders>
              <w:bottom w:val="single" w:sz="4" w:space="0" w:color="auto"/>
            </w:tcBorders>
          </w:tcPr>
          <w:p w14:paraId="73EE71E0" w14:textId="25F13832" w:rsidR="00AB538A" w:rsidRPr="00474C16" w:rsidRDefault="00AB538A" w:rsidP="00AB538A">
            <w:pPr>
              <w:rPr>
                <w:rFonts w:cstheme="minorHAnsi"/>
                <w:sz w:val="20"/>
                <w:szCs w:val="20"/>
                <w:lang w:eastAsia="ko-KR"/>
              </w:rPr>
            </w:pPr>
            <w:r w:rsidRPr="00474C16">
              <w:rPr>
                <w:rFonts w:cstheme="minorHAnsi"/>
                <w:sz w:val="20"/>
                <w:szCs w:val="20"/>
                <w:lang w:eastAsia="ko-KR"/>
              </w:rPr>
              <w:t>Longline</w:t>
            </w:r>
          </w:p>
        </w:tc>
        <w:tc>
          <w:tcPr>
            <w:tcW w:w="323" w:type="pct"/>
            <w:tcBorders>
              <w:bottom w:val="single" w:sz="4" w:space="0" w:color="auto"/>
            </w:tcBorders>
            <w:vAlign w:val="center"/>
          </w:tcPr>
          <w:p w14:paraId="1D939D4E"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5" w:type="pct"/>
            <w:tcBorders>
              <w:bottom w:val="single" w:sz="4" w:space="0" w:color="auto"/>
            </w:tcBorders>
            <w:vAlign w:val="center"/>
          </w:tcPr>
          <w:p w14:paraId="430687C9"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3" w:type="pct"/>
            <w:tcBorders>
              <w:bottom w:val="single" w:sz="4" w:space="0" w:color="auto"/>
            </w:tcBorders>
            <w:vAlign w:val="center"/>
          </w:tcPr>
          <w:p w14:paraId="6C940AAD"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7" w:type="pct"/>
            <w:tcBorders>
              <w:bottom w:val="single" w:sz="4" w:space="0" w:color="auto"/>
            </w:tcBorders>
            <w:vAlign w:val="center"/>
          </w:tcPr>
          <w:p w14:paraId="066A74D4"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7" w:type="pct"/>
            <w:tcBorders>
              <w:bottom w:val="single" w:sz="4" w:space="0" w:color="auto"/>
            </w:tcBorders>
            <w:vAlign w:val="center"/>
          </w:tcPr>
          <w:p w14:paraId="3D10A4BC"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6" w:type="pct"/>
            <w:tcBorders>
              <w:bottom w:val="single" w:sz="4" w:space="0" w:color="auto"/>
            </w:tcBorders>
            <w:vAlign w:val="center"/>
          </w:tcPr>
          <w:p w14:paraId="428C9138" w14:textId="77777777"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6" w:type="pct"/>
            <w:tcBorders>
              <w:bottom w:val="single" w:sz="4" w:space="0" w:color="auto"/>
            </w:tcBorders>
            <w:shd w:val="clear" w:color="auto" w:fill="auto"/>
          </w:tcPr>
          <w:p w14:paraId="25ABF1C7" w14:textId="6DFC3AF1"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6" w:type="pct"/>
            <w:tcBorders>
              <w:bottom w:val="single" w:sz="4" w:space="0" w:color="auto"/>
            </w:tcBorders>
            <w:shd w:val="clear" w:color="auto" w:fill="auto"/>
          </w:tcPr>
          <w:p w14:paraId="5067305D" w14:textId="006E26EA"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3" w:type="pct"/>
            <w:tcBorders>
              <w:bottom w:val="single" w:sz="4" w:space="0" w:color="auto"/>
            </w:tcBorders>
            <w:vAlign w:val="center"/>
          </w:tcPr>
          <w:p w14:paraId="39F9418B" w14:textId="7C029D55"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5" w:type="pct"/>
            <w:tcBorders>
              <w:bottom w:val="single" w:sz="4" w:space="0" w:color="auto"/>
            </w:tcBorders>
            <w:vAlign w:val="center"/>
          </w:tcPr>
          <w:p w14:paraId="2A543349" w14:textId="342EA839"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23" w:type="pct"/>
            <w:tcBorders>
              <w:bottom w:val="single" w:sz="4" w:space="0" w:color="auto"/>
            </w:tcBorders>
            <w:vAlign w:val="center"/>
          </w:tcPr>
          <w:p w14:paraId="7B403D6D" w14:textId="7CF85AA3"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14" w:type="pct"/>
            <w:tcBorders>
              <w:bottom w:val="single" w:sz="4" w:space="0" w:color="auto"/>
            </w:tcBorders>
            <w:vAlign w:val="center"/>
          </w:tcPr>
          <w:p w14:paraId="6A816A7E" w14:textId="5EBA0770" w:rsidR="00AB538A" w:rsidRPr="00474C16" w:rsidRDefault="00AB538A" w:rsidP="00AB538A">
            <w:pPr>
              <w:jc w:val="right"/>
              <w:rPr>
                <w:rFonts w:cstheme="minorHAnsi"/>
                <w:sz w:val="20"/>
                <w:szCs w:val="20"/>
                <w:lang w:eastAsia="ko-KR"/>
              </w:rPr>
            </w:pPr>
            <w:r w:rsidRPr="00474C16">
              <w:rPr>
                <w:rFonts w:cstheme="minorHAnsi"/>
                <w:sz w:val="20"/>
                <w:szCs w:val="20"/>
                <w:lang w:eastAsia="ko-KR"/>
              </w:rPr>
              <w:t>0</w:t>
            </w:r>
          </w:p>
        </w:tc>
        <w:tc>
          <w:tcPr>
            <w:tcW w:w="318" w:type="pct"/>
            <w:shd w:val="clear" w:color="auto" w:fill="auto"/>
            <w:vAlign w:val="center"/>
          </w:tcPr>
          <w:p w14:paraId="301EABB4" w14:textId="18A195FB" w:rsidR="00AB538A" w:rsidRPr="00474C16" w:rsidRDefault="00A13C73" w:rsidP="00AB538A">
            <w:pPr>
              <w:jc w:val="right"/>
              <w:rPr>
                <w:rFonts w:cstheme="minorHAnsi"/>
                <w:sz w:val="20"/>
                <w:szCs w:val="20"/>
                <w:lang w:eastAsia="ko-KR"/>
              </w:rPr>
            </w:pPr>
            <w:ins w:id="78" w:author="SungKwon Soh" w:date="2024-07-05T22:50:00Z" w16du:dateUtc="2024-07-05T11:50:00Z">
              <w:r>
                <w:rPr>
                  <w:rFonts w:cstheme="minorHAnsi"/>
                  <w:sz w:val="20"/>
                  <w:szCs w:val="20"/>
                  <w:lang w:eastAsia="ko-KR"/>
                </w:rPr>
                <w:t>0</w:t>
              </w:r>
            </w:ins>
          </w:p>
        </w:tc>
        <w:tc>
          <w:tcPr>
            <w:tcW w:w="315" w:type="pct"/>
            <w:shd w:val="clear" w:color="auto" w:fill="auto"/>
            <w:vAlign w:val="center"/>
          </w:tcPr>
          <w:p w14:paraId="397A604F" w14:textId="30F9B8EF" w:rsidR="00AB538A" w:rsidRPr="00474C16" w:rsidRDefault="00A13C73" w:rsidP="00AB538A">
            <w:pPr>
              <w:jc w:val="right"/>
              <w:rPr>
                <w:rFonts w:cstheme="minorHAnsi"/>
                <w:sz w:val="20"/>
                <w:szCs w:val="20"/>
                <w:lang w:eastAsia="ko-KR"/>
              </w:rPr>
            </w:pPr>
            <w:ins w:id="79" w:author="SungKwon Soh" w:date="2024-07-05T22:50:00Z" w16du:dateUtc="2024-07-05T11:50:00Z">
              <w:r>
                <w:rPr>
                  <w:rFonts w:cstheme="minorHAnsi"/>
                  <w:sz w:val="20"/>
                  <w:szCs w:val="20"/>
                  <w:lang w:eastAsia="ko-KR"/>
                </w:rPr>
                <w:t>0</w:t>
              </w:r>
            </w:ins>
          </w:p>
        </w:tc>
      </w:tr>
      <w:tr w:rsidR="00AB538A" w:rsidRPr="00474C16" w14:paraId="7112F63F" w14:textId="26CD9A82" w:rsidTr="00DC2687">
        <w:tc>
          <w:tcPr>
            <w:tcW w:w="479" w:type="pct"/>
            <w:shd w:val="clear" w:color="auto" w:fill="D9D9D9" w:themeFill="background1" w:themeFillShade="D9"/>
          </w:tcPr>
          <w:p w14:paraId="6F875C75" w14:textId="10C9AE0A" w:rsidR="00AB538A" w:rsidRPr="00474C16" w:rsidRDefault="00AB538A" w:rsidP="00AB538A">
            <w:pPr>
              <w:rPr>
                <w:rFonts w:cstheme="minorHAnsi"/>
                <w:b/>
                <w:sz w:val="20"/>
                <w:szCs w:val="20"/>
              </w:rPr>
            </w:pPr>
            <w:r w:rsidRPr="00474C16">
              <w:rPr>
                <w:rFonts w:cstheme="minorHAnsi"/>
                <w:b/>
                <w:sz w:val="20"/>
                <w:szCs w:val="20"/>
              </w:rPr>
              <w:t>Japan</w:t>
            </w:r>
            <w:r w:rsidRPr="00474C16">
              <w:rPr>
                <w:rStyle w:val="FootnoteReference"/>
                <w:rFonts w:cstheme="minorHAnsi"/>
                <w:b/>
                <w:sz w:val="20"/>
                <w:szCs w:val="20"/>
              </w:rPr>
              <w:footnoteReference w:id="3"/>
            </w:r>
          </w:p>
        </w:tc>
        <w:tc>
          <w:tcPr>
            <w:tcW w:w="323" w:type="pct"/>
            <w:shd w:val="clear" w:color="auto" w:fill="D9D9D9" w:themeFill="background1" w:themeFillShade="D9"/>
            <w:vAlign w:val="center"/>
          </w:tcPr>
          <w:p w14:paraId="36F2F6A8"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21ED6912"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2BE48971" w14:textId="77777777" w:rsidR="00AB538A" w:rsidRPr="00474C16" w:rsidRDefault="00AB538A" w:rsidP="00AB538A">
            <w:pPr>
              <w:jc w:val="right"/>
              <w:rPr>
                <w:rFonts w:cstheme="minorHAnsi"/>
                <w:sz w:val="20"/>
                <w:szCs w:val="20"/>
              </w:rPr>
            </w:pPr>
          </w:p>
        </w:tc>
        <w:tc>
          <w:tcPr>
            <w:tcW w:w="327" w:type="pct"/>
            <w:tcBorders>
              <w:bottom w:val="single" w:sz="4" w:space="0" w:color="auto"/>
            </w:tcBorders>
            <w:shd w:val="clear" w:color="auto" w:fill="D9D9D9" w:themeFill="background1" w:themeFillShade="D9"/>
            <w:vAlign w:val="center"/>
          </w:tcPr>
          <w:p w14:paraId="79798CD6"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471CF74F" w14:textId="77777777" w:rsidR="00AB538A" w:rsidRPr="00474C16" w:rsidRDefault="00AB538A" w:rsidP="00AB538A">
            <w:pPr>
              <w:jc w:val="right"/>
              <w:rPr>
                <w:rFonts w:cstheme="minorHAnsi"/>
                <w:sz w:val="20"/>
                <w:szCs w:val="20"/>
              </w:rPr>
            </w:pPr>
          </w:p>
        </w:tc>
        <w:tc>
          <w:tcPr>
            <w:tcW w:w="326" w:type="pct"/>
            <w:shd w:val="clear" w:color="auto" w:fill="D9D9D9" w:themeFill="background1" w:themeFillShade="D9"/>
            <w:vAlign w:val="center"/>
          </w:tcPr>
          <w:p w14:paraId="3D487E6C"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2126BE37" w14:textId="77777777" w:rsidR="00AB538A" w:rsidRPr="00474C16" w:rsidRDefault="00AB538A" w:rsidP="00AB538A">
            <w:pPr>
              <w:jc w:val="right"/>
              <w:rPr>
                <w:rFonts w:cstheme="minorHAnsi"/>
                <w:sz w:val="20"/>
                <w:szCs w:val="20"/>
              </w:rPr>
            </w:pPr>
          </w:p>
        </w:tc>
        <w:tc>
          <w:tcPr>
            <w:tcW w:w="326" w:type="pct"/>
            <w:tcBorders>
              <w:bottom w:val="single" w:sz="4" w:space="0" w:color="auto"/>
            </w:tcBorders>
            <w:shd w:val="clear" w:color="auto" w:fill="D9D9D9" w:themeFill="background1" w:themeFillShade="D9"/>
          </w:tcPr>
          <w:p w14:paraId="665C1AAC"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2ED6B843" w14:textId="77777777" w:rsidR="00AB538A" w:rsidRPr="00474C16" w:rsidRDefault="00AB538A" w:rsidP="00AB538A">
            <w:pPr>
              <w:jc w:val="right"/>
              <w:rPr>
                <w:rFonts w:cstheme="minorHAnsi"/>
                <w:sz w:val="20"/>
                <w:szCs w:val="20"/>
              </w:rPr>
            </w:pPr>
          </w:p>
        </w:tc>
        <w:tc>
          <w:tcPr>
            <w:tcW w:w="325" w:type="pct"/>
            <w:shd w:val="clear" w:color="auto" w:fill="D9D9D9" w:themeFill="background1" w:themeFillShade="D9"/>
            <w:vAlign w:val="center"/>
          </w:tcPr>
          <w:p w14:paraId="7E67AF96"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tcPr>
          <w:p w14:paraId="6AC8181B" w14:textId="77777777" w:rsidR="00AB538A" w:rsidRPr="00474C16" w:rsidRDefault="00AB538A" w:rsidP="00AB538A">
            <w:pPr>
              <w:jc w:val="right"/>
              <w:rPr>
                <w:rFonts w:cstheme="minorHAnsi"/>
                <w:sz w:val="20"/>
                <w:szCs w:val="20"/>
              </w:rPr>
            </w:pPr>
          </w:p>
        </w:tc>
        <w:tc>
          <w:tcPr>
            <w:tcW w:w="314" w:type="pct"/>
            <w:shd w:val="clear" w:color="auto" w:fill="D9D9D9" w:themeFill="background1" w:themeFillShade="D9"/>
          </w:tcPr>
          <w:p w14:paraId="1951C583" w14:textId="77777777" w:rsidR="00AB538A" w:rsidRPr="00474C16" w:rsidRDefault="00AB538A" w:rsidP="00AB538A">
            <w:pPr>
              <w:jc w:val="right"/>
              <w:rPr>
                <w:rFonts w:cstheme="minorHAnsi"/>
                <w:sz w:val="20"/>
                <w:szCs w:val="20"/>
              </w:rPr>
            </w:pPr>
          </w:p>
        </w:tc>
        <w:tc>
          <w:tcPr>
            <w:tcW w:w="318" w:type="pct"/>
            <w:shd w:val="clear" w:color="auto" w:fill="D9D9D9" w:themeFill="background1" w:themeFillShade="D9"/>
          </w:tcPr>
          <w:p w14:paraId="3D0AAC63" w14:textId="77777777" w:rsidR="00AB538A" w:rsidRPr="00474C16" w:rsidRDefault="00AB538A" w:rsidP="00AB538A">
            <w:pPr>
              <w:jc w:val="right"/>
              <w:rPr>
                <w:rFonts w:cstheme="minorHAnsi"/>
                <w:sz w:val="20"/>
                <w:szCs w:val="20"/>
              </w:rPr>
            </w:pPr>
          </w:p>
        </w:tc>
        <w:tc>
          <w:tcPr>
            <w:tcW w:w="315" w:type="pct"/>
            <w:shd w:val="clear" w:color="auto" w:fill="D9D9D9" w:themeFill="background1" w:themeFillShade="D9"/>
          </w:tcPr>
          <w:p w14:paraId="38AD2A12" w14:textId="7BB3D54C" w:rsidR="00AB538A" w:rsidRPr="00474C16" w:rsidRDefault="00AB538A" w:rsidP="00AB538A">
            <w:pPr>
              <w:jc w:val="right"/>
              <w:rPr>
                <w:rFonts w:cstheme="minorHAnsi"/>
                <w:sz w:val="20"/>
                <w:szCs w:val="20"/>
              </w:rPr>
            </w:pPr>
          </w:p>
        </w:tc>
      </w:tr>
      <w:tr w:rsidR="007663BF" w:rsidRPr="00474C16" w14:paraId="45143190" w14:textId="6633BAE5" w:rsidTr="0069183D">
        <w:tc>
          <w:tcPr>
            <w:tcW w:w="479" w:type="pct"/>
          </w:tcPr>
          <w:p w14:paraId="7F7DCFE9" w14:textId="77777777" w:rsidR="007663BF" w:rsidRPr="00474C16" w:rsidRDefault="007663BF" w:rsidP="007663BF">
            <w:pPr>
              <w:rPr>
                <w:rFonts w:cstheme="minorHAnsi"/>
                <w:sz w:val="20"/>
                <w:szCs w:val="20"/>
              </w:rPr>
            </w:pPr>
            <w:r w:rsidRPr="00474C16">
              <w:rPr>
                <w:rFonts w:cstheme="minorHAnsi"/>
                <w:sz w:val="20"/>
                <w:szCs w:val="20"/>
              </w:rPr>
              <w:t>Purse Seine</w:t>
            </w:r>
          </w:p>
        </w:tc>
        <w:tc>
          <w:tcPr>
            <w:tcW w:w="323" w:type="pct"/>
            <w:vAlign w:val="center"/>
          </w:tcPr>
          <w:p w14:paraId="189E15C2" w14:textId="77777777" w:rsidR="007663BF" w:rsidRPr="00474C16" w:rsidRDefault="007663BF" w:rsidP="007663BF">
            <w:pPr>
              <w:jc w:val="right"/>
              <w:rPr>
                <w:rFonts w:cstheme="minorHAnsi"/>
                <w:sz w:val="20"/>
                <w:szCs w:val="20"/>
              </w:rPr>
            </w:pPr>
            <w:r w:rsidRPr="00474C16">
              <w:rPr>
                <w:rFonts w:cstheme="minorHAnsi"/>
                <w:sz w:val="20"/>
                <w:szCs w:val="20"/>
              </w:rPr>
              <w:t>5,174</w:t>
            </w:r>
          </w:p>
        </w:tc>
        <w:tc>
          <w:tcPr>
            <w:tcW w:w="325" w:type="pct"/>
            <w:vAlign w:val="center"/>
          </w:tcPr>
          <w:p w14:paraId="03B56D8D" w14:textId="77777777" w:rsidR="007663BF" w:rsidRPr="00474C16" w:rsidRDefault="007663BF" w:rsidP="007663BF">
            <w:pPr>
              <w:jc w:val="right"/>
              <w:rPr>
                <w:rFonts w:cstheme="minorHAnsi"/>
                <w:sz w:val="20"/>
                <w:szCs w:val="20"/>
              </w:rPr>
            </w:pPr>
            <w:r w:rsidRPr="00474C16">
              <w:rPr>
                <w:rFonts w:cstheme="minorHAnsi"/>
                <w:sz w:val="20"/>
                <w:szCs w:val="20"/>
              </w:rPr>
              <w:t>3,730</w:t>
            </w:r>
          </w:p>
        </w:tc>
        <w:tc>
          <w:tcPr>
            <w:tcW w:w="323" w:type="pct"/>
            <w:vAlign w:val="center"/>
          </w:tcPr>
          <w:p w14:paraId="623864EE" w14:textId="77777777" w:rsidR="007663BF" w:rsidRPr="00474C16" w:rsidRDefault="007663BF" w:rsidP="007663BF">
            <w:pPr>
              <w:jc w:val="right"/>
              <w:rPr>
                <w:rFonts w:cstheme="minorHAnsi"/>
                <w:sz w:val="20"/>
                <w:szCs w:val="20"/>
              </w:rPr>
            </w:pPr>
            <w:r w:rsidRPr="00474C16">
              <w:rPr>
                <w:rFonts w:cstheme="minorHAnsi"/>
                <w:sz w:val="20"/>
                <w:szCs w:val="20"/>
              </w:rPr>
              <w:t>4,995</w:t>
            </w:r>
          </w:p>
        </w:tc>
        <w:tc>
          <w:tcPr>
            <w:tcW w:w="327" w:type="pct"/>
            <w:shd w:val="clear" w:color="auto" w:fill="auto"/>
            <w:vAlign w:val="center"/>
          </w:tcPr>
          <w:p w14:paraId="2884ECD5" w14:textId="77777777" w:rsidR="007663BF" w:rsidRPr="00474C16" w:rsidRDefault="007663BF" w:rsidP="007663BF">
            <w:pPr>
              <w:jc w:val="right"/>
              <w:rPr>
                <w:rFonts w:cstheme="minorHAnsi"/>
                <w:sz w:val="20"/>
                <w:szCs w:val="20"/>
              </w:rPr>
            </w:pPr>
            <w:r w:rsidRPr="00474C16">
              <w:rPr>
                <w:rFonts w:cstheme="minorHAnsi"/>
                <w:sz w:val="20"/>
                <w:szCs w:val="20"/>
              </w:rPr>
              <w:t>774</w:t>
            </w:r>
          </w:p>
        </w:tc>
        <w:tc>
          <w:tcPr>
            <w:tcW w:w="327" w:type="pct"/>
            <w:vAlign w:val="center"/>
          </w:tcPr>
          <w:p w14:paraId="0E7E7036" w14:textId="77777777" w:rsidR="007663BF" w:rsidRPr="00474C16" w:rsidRDefault="007663BF" w:rsidP="007663BF">
            <w:pPr>
              <w:jc w:val="right"/>
              <w:rPr>
                <w:rFonts w:cstheme="minorHAnsi"/>
                <w:sz w:val="20"/>
                <w:szCs w:val="20"/>
              </w:rPr>
            </w:pPr>
            <w:r w:rsidRPr="00474C16">
              <w:rPr>
                <w:rFonts w:cstheme="minorHAnsi"/>
                <w:sz w:val="20"/>
                <w:szCs w:val="20"/>
              </w:rPr>
              <w:t>3,466</w:t>
            </w:r>
          </w:p>
        </w:tc>
        <w:tc>
          <w:tcPr>
            <w:tcW w:w="326" w:type="pct"/>
            <w:vAlign w:val="center"/>
          </w:tcPr>
          <w:p w14:paraId="23A39060" w14:textId="77777777" w:rsidR="007663BF" w:rsidRPr="00474C16" w:rsidRDefault="007663BF" w:rsidP="007663BF">
            <w:pPr>
              <w:jc w:val="right"/>
              <w:rPr>
                <w:rFonts w:cstheme="minorHAnsi"/>
                <w:sz w:val="20"/>
                <w:szCs w:val="20"/>
              </w:rPr>
            </w:pPr>
            <w:r w:rsidRPr="00474C16">
              <w:rPr>
                <w:rFonts w:cstheme="minorHAnsi"/>
                <w:sz w:val="20"/>
                <w:szCs w:val="20"/>
              </w:rPr>
              <w:t>4,792</w:t>
            </w:r>
          </w:p>
        </w:tc>
        <w:tc>
          <w:tcPr>
            <w:tcW w:w="326" w:type="pct"/>
            <w:shd w:val="clear" w:color="auto" w:fill="auto"/>
            <w:vAlign w:val="center"/>
          </w:tcPr>
          <w:p w14:paraId="54E674A9" w14:textId="77777777" w:rsidR="007663BF" w:rsidRPr="00474C16" w:rsidRDefault="007663BF" w:rsidP="007663BF">
            <w:pPr>
              <w:jc w:val="right"/>
              <w:rPr>
                <w:rFonts w:cstheme="minorHAnsi"/>
                <w:sz w:val="20"/>
                <w:szCs w:val="20"/>
              </w:rPr>
            </w:pPr>
            <w:r w:rsidRPr="00474C16">
              <w:rPr>
                <w:rFonts w:cstheme="minorHAnsi"/>
                <w:sz w:val="20"/>
                <w:szCs w:val="20"/>
              </w:rPr>
              <w:t>4,545</w:t>
            </w:r>
          </w:p>
        </w:tc>
        <w:tc>
          <w:tcPr>
            <w:tcW w:w="326" w:type="pct"/>
            <w:shd w:val="clear" w:color="auto" w:fill="auto"/>
            <w:vAlign w:val="center"/>
          </w:tcPr>
          <w:p w14:paraId="281663AB" w14:textId="77777777" w:rsidR="007663BF" w:rsidRPr="00474C16" w:rsidRDefault="007663BF" w:rsidP="007663BF">
            <w:pPr>
              <w:jc w:val="right"/>
              <w:rPr>
                <w:rFonts w:cstheme="minorHAnsi"/>
                <w:sz w:val="20"/>
                <w:szCs w:val="20"/>
              </w:rPr>
            </w:pPr>
            <w:r w:rsidRPr="00474C16">
              <w:rPr>
                <w:rFonts w:cstheme="minorHAnsi"/>
                <w:sz w:val="20"/>
                <w:szCs w:val="20"/>
              </w:rPr>
              <w:t>3,099</w:t>
            </w:r>
          </w:p>
        </w:tc>
        <w:tc>
          <w:tcPr>
            <w:tcW w:w="323" w:type="pct"/>
            <w:vAlign w:val="center"/>
          </w:tcPr>
          <w:p w14:paraId="7DDCC3B9" w14:textId="4EFCB9BE" w:rsidR="007663BF" w:rsidRPr="00474C16" w:rsidRDefault="007663BF" w:rsidP="007663BF">
            <w:pPr>
              <w:jc w:val="right"/>
              <w:rPr>
                <w:rFonts w:cstheme="minorHAnsi"/>
                <w:sz w:val="20"/>
                <w:szCs w:val="20"/>
                <w:lang w:eastAsia="ko-KR"/>
              </w:rPr>
            </w:pPr>
            <w:r w:rsidRPr="00474C16">
              <w:rPr>
                <w:rFonts w:cstheme="minorHAnsi"/>
                <w:sz w:val="20"/>
                <w:szCs w:val="20"/>
                <w:lang w:eastAsia="ko-KR"/>
              </w:rPr>
              <w:t>962</w:t>
            </w:r>
          </w:p>
        </w:tc>
        <w:tc>
          <w:tcPr>
            <w:tcW w:w="325" w:type="pct"/>
            <w:vAlign w:val="center"/>
          </w:tcPr>
          <w:p w14:paraId="194D9954" w14:textId="3E0B1C2E" w:rsidR="007663BF" w:rsidRPr="00474C16" w:rsidRDefault="007663BF" w:rsidP="007663BF">
            <w:pPr>
              <w:jc w:val="right"/>
              <w:rPr>
                <w:rFonts w:cstheme="minorHAnsi"/>
                <w:sz w:val="20"/>
                <w:szCs w:val="20"/>
                <w:lang w:eastAsia="ko-KR"/>
              </w:rPr>
            </w:pPr>
            <w:r w:rsidRPr="00474C16">
              <w:rPr>
                <w:rFonts w:cstheme="minorHAnsi"/>
                <w:sz w:val="20"/>
                <w:szCs w:val="20"/>
                <w:lang w:eastAsia="ko-KR"/>
              </w:rPr>
              <w:t>3,230</w:t>
            </w:r>
          </w:p>
        </w:tc>
        <w:tc>
          <w:tcPr>
            <w:tcW w:w="323" w:type="pct"/>
            <w:vAlign w:val="center"/>
          </w:tcPr>
          <w:p w14:paraId="50FFEE93" w14:textId="4B44D45F"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1,010</w:t>
            </w:r>
          </w:p>
        </w:tc>
        <w:tc>
          <w:tcPr>
            <w:tcW w:w="314" w:type="pct"/>
            <w:vAlign w:val="center"/>
          </w:tcPr>
          <w:p w14:paraId="05706D0D" w14:textId="2A941B2D"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3,676</w:t>
            </w:r>
          </w:p>
        </w:tc>
        <w:tc>
          <w:tcPr>
            <w:tcW w:w="318" w:type="pct"/>
            <w:shd w:val="clear" w:color="auto" w:fill="auto"/>
          </w:tcPr>
          <w:p w14:paraId="1D0C4B5C" w14:textId="0B03B27B" w:rsidR="007663BF" w:rsidRPr="007663BF" w:rsidRDefault="007663BF" w:rsidP="007663BF">
            <w:pPr>
              <w:jc w:val="right"/>
              <w:rPr>
                <w:rFonts w:cstheme="minorHAnsi"/>
                <w:sz w:val="20"/>
                <w:szCs w:val="20"/>
                <w:lang w:eastAsia="ko-KR"/>
              </w:rPr>
            </w:pPr>
            <w:ins w:id="80" w:author="SungKwon Soh" w:date="2024-07-04T10:22:00Z" w16du:dateUtc="2024-07-03T23:22:00Z">
              <w:r w:rsidRPr="0069183D">
                <w:rPr>
                  <w:sz w:val="20"/>
                  <w:szCs w:val="20"/>
                </w:rPr>
                <w:t>757</w:t>
              </w:r>
            </w:ins>
          </w:p>
        </w:tc>
        <w:tc>
          <w:tcPr>
            <w:tcW w:w="315" w:type="pct"/>
            <w:shd w:val="clear" w:color="auto" w:fill="auto"/>
          </w:tcPr>
          <w:p w14:paraId="6995D288" w14:textId="27E2C6C4" w:rsidR="007663BF" w:rsidRPr="007663BF" w:rsidRDefault="007663BF" w:rsidP="007663BF">
            <w:pPr>
              <w:jc w:val="right"/>
              <w:rPr>
                <w:rFonts w:cstheme="minorHAnsi"/>
                <w:sz w:val="20"/>
                <w:szCs w:val="20"/>
                <w:lang w:eastAsia="ko-KR"/>
              </w:rPr>
            </w:pPr>
            <w:ins w:id="81" w:author="SungKwon Soh" w:date="2024-07-04T10:22:00Z" w16du:dateUtc="2024-07-03T23:22:00Z">
              <w:r w:rsidRPr="0069183D">
                <w:rPr>
                  <w:sz w:val="20"/>
                  <w:szCs w:val="20"/>
                </w:rPr>
                <w:t>3,779</w:t>
              </w:r>
            </w:ins>
          </w:p>
        </w:tc>
      </w:tr>
      <w:tr w:rsidR="007663BF" w:rsidRPr="00474C16" w14:paraId="2AACAA43" w14:textId="33BAA876" w:rsidTr="0069183D">
        <w:tc>
          <w:tcPr>
            <w:tcW w:w="479" w:type="pct"/>
          </w:tcPr>
          <w:p w14:paraId="32BE30BD" w14:textId="77777777" w:rsidR="007663BF" w:rsidRPr="00474C16" w:rsidRDefault="007663BF" w:rsidP="007663BF">
            <w:pPr>
              <w:rPr>
                <w:rFonts w:cstheme="minorHAnsi"/>
                <w:sz w:val="20"/>
                <w:szCs w:val="20"/>
              </w:rPr>
            </w:pPr>
            <w:r w:rsidRPr="00474C16">
              <w:rPr>
                <w:rFonts w:cstheme="minorHAnsi"/>
                <w:sz w:val="20"/>
                <w:szCs w:val="20"/>
              </w:rPr>
              <w:t>Longline Dist.&amp;Off.</w:t>
            </w:r>
          </w:p>
        </w:tc>
        <w:tc>
          <w:tcPr>
            <w:tcW w:w="323" w:type="pct"/>
            <w:vAlign w:val="center"/>
          </w:tcPr>
          <w:p w14:paraId="45608AD1"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5" w:type="pct"/>
            <w:vAlign w:val="center"/>
          </w:tcPr>
          <w:p w14:paraId="23BA4AB2" w14:textId="77777777" w:rsidR="007663BF" w:rsidRPr="00474C16" w:rsidRDefault="007663BF" w:rsidP="007663BF">
            <w:pPr>
              <w:jc w:val="right"/>
              <w:rPr>
                <w:rFonts w:cstheme="minorHAnsi"/>
                <w:sz w:val="20"/>
                <w:szCs w:val="20"/>
              </w:rPr>
            </w:pPr>
            <w:r w:rsidRPr="00474C16">
              <w:rPr>
                <w:rFonts w:cstheme="minorHAnsi"/>
                <w:sz w:val="20"/>
                <w:szCs w:val="20"/>
              </w:rPr>
              <w:t>52</w:t>
            </w:r>
          </w:p>
        </w:tc>
        <w:tc>
          <w:tcPr>
            <w:tcW w:w="323" w:type="pct"/>
            <w:vAlign w:val="center"/>
          </w:tcPr>
          <w:p w14:paraId="3CD04F2E"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7" w:type="pct"/>
            <w:shd w:val="clear" w:color="auto" w:fill="auto"/>
            <w:vAlign w:val="center"/>
          </w:tcPr>
          <w:p w14:paraId="1E7A5A40" w14:textId="77777777" w:rsidR="007663BF" w:rsidRPr="00474C16" w:rsidRDefault="007663BF" w:rsidP="007663BF">
            <w:pPr>
              <w:jc w:val="right"/>
              <w:rPr>
                <w:rFonts w:cstheme="minorHAnsi"/>
                <w:sz w:val="20"/>
                <w:szCs w:val="20"/>
              </w:rPr>
            </w:pPr>
            <w:r w:rsidRPr="00474C16">
              <w:rPr>
                <w:rFonts w:cstheme="minorHAnsi"/>
                <w:sz w:val="20"/>
                <w:szCs w:val="20"/>
              </w:rPr>
              <w:t>97</w:t>
            </w:r>
          </w:p>
        </w:tc>
        <w:tc>
          <w:tcPr>
            <w:tcW w:w="327" w:type="pct"/>
            <w:vAlign w:val="center"/>
          </w:tcPr>
          <w:p w14:paraId="56E5081D"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6" w:type="pct"/>
            <w:vAlign w:val="center"/>
          </w:tcPr>
          <w:p w14:paraId="2B752996" w14:textId="77777777" w:rsidR="007663BF" w:rsidRPr="00474C16" w:rsidRDefault="007663BF" w:rsidP="007663BF">
            <w:pPr>
              <w:jc w:val="right"/>
              <w:rPr>
                <w:rFonts w:cstheme="minorHAnsi"/>
                <w:sz w:val="20"/>
                <w:szCs w:val="20"/>
              </w:rPr>
            </w:pPr>
            <w:r w:rsidRPr="00474C16">
              <w:rPr>
                <w:rFonts w:cstheme="minorHAnsi"/>
                <w:sz w:val="20"/>
                <w:szCs w:val="20"/>
              </w:rPr>
              <w:t>240</w:t>
            </w:r>
          </w:p>
        </w:tc>
        <w:tc>
          <w:tcPr>
            <w:tcW w:w="326" w:type="pct"/>
            <w:shd w:val="clear" w:color="auto" w:fill="auto"/>
            <w:vAlign w:val="center"/>
          </w:tcPr>
          <w:p w14:paraId="48C92C4B"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6" w:type="pct"/>
            <w:shd w:val="clear" w:color="auto" w:fill="auto"/>
            <w:vAlign w:val="center"/>
          </w:tcPr>
          <w:p w14:paraId="68B51A0D" w14:textId="77777777" w:rsidR="007663BF" w:rsidRPr="00474C16" w:rsidRDefault="007663BF" w:rsidP="007663BF">
            <w:pPr>
              <w:jc w:val="right"/>
              <w:rPr>
                <w:rFonts w:cstheme="minorHAnsi"/>
                <w:sz w:val="20"/>
                <w:szCs w:val="20"/>
              </w:rPr>
            </w:pPr>
            <w:r w:rsidRPr="00474C16">
              <w:rPr>
                <w:rFonts w:cstheme="minorHAnsi"/>
                <w:sz w:val="20"/>
                <w:szCs w:val="20"/>
              </w:rPr>
              <w:t>130</w:t>
            </w:r>
          </w:p>
        </w:tc>
        <w:tc>
          <w:tcPr>
            <w:tcW w:w="323" w:type="pct"/>
            <w:vAlign w:val="center"/>
          </w:tcPr>
          <w:p w14:paraId="4E7AEDE3" w14:textId="43BE3C56" w:rsidR="007663BF" w:rsidRPr="00474C16" w:rsidRDefault="007663BF" w:rsidP="007663BF">
            <w:pPr>
              <w:jc w:val="right"/>
              <w:rPr>
                <w:rFonts w:cstheme="minorHAnsi"/>
                <w:sz w:val="20"/>
                <w:szCs w:val="20"/>
                <w:lang w:eastAsia="ko-KR"/>
              </w:rPr>
            </w:pPr>
            <w:r w:rsidRPr="00474C16">
              <w:rPr>
                <w:rFonts w:cstheme="minorHAnsi"/>
                <w:sz w:val="20"/>
                <w:szCs w:val="20"/>
                <w:lang w:eastAsia="ko-KR"/>
              </w:rPr>
              <w:t>80</w:t>
            </w:r>
          </w:p>
        </w:tc>
        <w:tc>
          <w:tcPr>
            <w:tcW w:w="325" w:type="pct"/>
            <w:vAlign w:val="center"/>
          </w:tcPr>
          <w:p w14:paraId="5D04FB0D" w14:textId="2B01493C" w:rsidR="007663BF" w:rsidRPr="00474C16" w:rsidRDefault="007663BF" w:rsidP="007663BF">
            <w:pPr>
              <w:jc w:val="right"/>
              <w:rPr>
                <w:rFonts w:cstheme="minorHAnsi"/>
                <w:sz w:val="20"/>
                <w:szCs w:val="20"/>
                <w:lang w:eastAsia="ko-KR"/>
              </w:rPr>
            </w:pPr>
            <w:r w:rsidRPr="00474C16">
              <w:rPr>
                <w:rFonts w:cstheme="minorHAnsi"/>
                <w:sz w:val="20"/>
                <w:szCs w:val="20"/>
                <w:lang w:eastAsia="ko-KR"/>
              </w:rPr>
              <w:t>562</w:t>
            </w:r>
          </w:p>
        </w:tc>
        <w:tc>
          <w:tcPr>
            <w:tcW w:w="323" w:type="pct"/>
            <w:vAlign w:val="center"/>
          </w:tcPr>
          <w:p w14:paraId="231FF68B" w14:textId="6B635271"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0</w:t>
            </w:r>
          </w:p>
        </w:tc>
        <w:tc>
          <w:tcPr>
            <w:tcW w:w="314" w:type="pct"/>
            <w:vAlign w:val="center"/>
          </w:tcPr>
          <w:p w14:paraId="1C41FDA7" w14:textId="5C5EBC79"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723</w:t>
            </w:r>
          </w:p>
        </w:tc>
        <w:tc>
          <w:tcPr>
            <w:tcW w:w="318" w:type="pct"/>
            <w:shd w:val="clear" w:color="auto" w:fill="auto"/>
          </w:tcPr>
          <w:p w14:paraId="6F61755C" w14:textId="41F01BE1" w:rsidR="007663BF" w:rsidRPr="007663BF" w:rsidRDefault="007663BF" w:rsidP="007663BF">
            <w:pPr>
              <w:jc w:val="right"/>
              <w:rPr>
                <w:rFonts w:cstheme="minorHAnsi"/>
                <w:sz w:val="20"/>
                <w:szCs w:val="20"/>
                <w:lang w:eastAsia="ko-KR"/>
              </w:rPr>
            </w:pPr>
            <w:ins w:id="82" w:author="SungKwon Soh" w:date="2024-07-04T10:22:00Z" w16du:dateUtc="2024-07-03T23:22:00Z">
              <w:r w:rsidRPr="0069183D">
                <w:rPr>
                  <w:sz w:val="20"/>
                  <w:szCs w:val="20"/>
                </w:rPr>
                <w:t>0</w:t>
              </w:r>
            </w:ins>
          </w:p>
        </w:tc>
        <w:tc>
          <w:tcPr>
            <w:tcW w:w="315" w:type="pct"/>
            <w:shd w:val="clear" w:color="auto" w:fill="auto"/>
          </w:tcPr>
          <w:p w14:paraId="1ADD96C7" w14:textId="336A55F0" w:rsidR="007663BF" w:rsidRPr="007663BF" w:rsidRDefault="007663BF" w:rsidP="007663BF">
            <w:pPr>
              <w:jc w:val="right"/>
              <w:rPr>
                <w:rFonts w:cstheme="minorHAnsi"/>
                <w:sz w:val="20"/>
                <w:szCs w:val="20"/>
                <w:lang w:eastAsia="ko-KR"/>
              </w:rPr>
            </w:pPr>
            <w:ins w:id="83" w:author="SungKwon Soh" w:date="2024-07-04T10:22:00Z" w16du:dateUtc="2024-07-03T23:22:00Z">
              <w:r w:rsidRPr="0069183D">
                <w:rPr>
                  <w:sz w:val="20"/>
                  <w:szCs w:val="20"/>
                </w:rPr>
                <w:t>745</w:t>
              </w:r>
            </w:ins>
          </w:p>
        </w:tc>
      </w:tr>
      <w:tr w:rsidR="007663BF" w:rsidRPr="00474C16" w14:paraId="2CFA9EA4" w14:textId="41EE16F3" w:rsidTr="0069183D">
        <w:tc>
          <w:tcPr>
            <w:tcW w:w="479" w:type="pct"/>
          </w:tcPr>
          <w:p w14:paraId="3D0CA7D4" w14:textId="77777777" w:rsidR="007663BF" w:rsidRPr="00474C16" w:rsidRDefault="007663BF" w:rsidP="007663BF">
            <w:pPr>
              <w:rPr>
                <w:rFonts w:cstheme="minorHAnsi"/>
                <w:sz w:val="20"/>
                <w:szCs w:val="20"/>
              </w:rPr>
            </w:pPr>
            <w:r w:rsidRPr="00474C16">
              <w:rPr>
                <w:rFonts w:cstheme="minorHAnsi"/>
                <w:sz w:val="20"/>
                <w:szCs w:val="20"/>
              </w:rPr>
              <w:t>Longline Coastal</w:t>
            </w:r>
          </w:p>
        </w:tc>
        <w:tc>
          <w:tcPr>
            <w:tcW w:w="323" w:type="pct"/>
            <w:vAlign w:val="center"/>
          </w:tcPr>
          <w:p w14:paraId="298F418A"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5" w:type="pct"/>
            <w:vAlign w:val="center"/>
          </w:tcPr>
          <w:p w14:paraId="77D21695" w14:textId="77777777" w:rsidR="007663BF" w:rsidRPr="00474C16" w:rsidRDefault="007663BF" w:rsidP="007663BF">
            <w:pPr>
              <w:jc w:val="right"/>
              <w:rPr>
                <w:rFonts w:cstheme="minorHAnsi"/>
                <w:sz w:val="20"/>
                <w:szCs w:val="20"/>
              </w:rPr>
            </w:pPr>
            <w:r w:rsidRPr="00474C16">
              <w:rPr>
                <w:rFonts w:cstheme="minorHAnsi"/>
                <w:sz w:val="20"/>
                <w:szCs w:val="20"/>
              </w:rPr>
              <w:t>794</w:t>
            </w:r>
          </w:p>
        </w:tc>
        <w:tc>
          <w:tcPr>
            <w:tcW w:w="323" w:type="pct"/>
            <w:vAlign w:val="center"/>
          </w:tcPr>
          <w:p w14:paraId="51B94EF5"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7" w:type="pct"/>
            <w:shd w:val="clear" w:color="auto" w:fill="auto"/>
            <w:vAlign w:val="center"/>
          </w:tcPr>
          <w:p w14:paraId="4D16FE85" w14:textId="77777777" w:rsidR="007663BF" w:rsidRPr="00474C16" w:rsidRDefault="007663BF" w:rsidP="007663BF">
            <w:pPr>
              <w:jc w:val="right"/>
              <w:rPr>
                <w:rFonts w:cstheme="minorHAnsi"/>
                <w:sz w:val="20"/>
                <w:szCs w:val="20"/>
              </w:rPr>
            </w:pPr>
            <w:r w:rsidRPr="00474C16">
              <w:rPr>
                <w:rFonts w:cstheme="minorHAnsi"/>
                <w:sz w:val="20"/>
                <w:szCs w:val="20"/>
                <w:lang w:eastAsia="ko-KR"/>
              </w:rPr>
              <w:t>1,</w:t>
            </w:r>
            <w:r w:rsidRPr="00474C16">
              <w:rPr>
                <w:rFonts w:cstheme="minorHAnsi"/>
                <w:sz w:val="20"/>
                <w:szCs w:val="20"/>
              </w:rPr>
              <w:t>152</w:t>
            </w:r>
          </w:p>
        </w:tc>
        <w:tc>
          <w:tcPr>
            <w:tcW w:w="327" w:type="pct"/>
            <w:vAlign w:val="center"/>
          </w:tcPr>
          <w:p w14:paraId="062F1547"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6" w:type="pct"/>
            <w:vAlign w:val="center"/>
          </w:tcPr>
          <w:p w14:paraId="574FF9EB" w14:textId="77777777" w:rsidR="007663BF" w:rsidRPr="00474C16" w:rsidRDefault="007663BF" w:rsidP="007663BF">
            <w:pPr>
              <w:jc w:val="right"/>
              <w:rPr>
                <w:rFonts w:cstheme="minorHAnsi"/>
                <w:sz w:val="20"/>
                <w:szCs w:val="20"/>
              </w:rPr>
            </w:pPr>
            <w:r w:rsidRPr="00474C16">
              <w:rPr>
                <w:rFonts w:cstheme="minorHAnsi"/>
                <w:sz w:val="20"/>
                <w:szCs w:val="20"/>
              </w:rPr>
              <w:t>1,616</w:t>
            </w:r>
          </w:p>
        </w:tc>
        <w:tc>
          <w:tcPr>
            <w:tcW w:w="326" w:type="pct"/>
            <w:shd w:val="clear" w:color="auto" w:fill="auto"/>
            <w:vAlign w:val="center"/>
          </w:tcPr>
          <w:p w14:paraId="32337DE5"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6" w:type="pct"/>
            <w:shd w:val="clear" w:color="auto" w:fill="auto"/>
            <w:vAlign w:val="center"/>
          </w:tcPr>
          <w:p w14:paraId="7C7185A4" w14:textId="77777777" w:rsidR="007663BF" w:rsidRPr="00474C16" w:rsidRDefault="007663BF" w:rsidP="007663BF">
            <w:pPr>
              <w:jc w:val="right"/>
              <w:rPr>
                <w:rFonts w:cstheme="minorHAnsi"/>
                <w:sz w:val="20"/>
                <w:szCs w:val="20"/>
              </w:rPr>
            </w:pPr>
            <w:r w:rsidRPr="00474C16">
              <w:rPr>
                <w:rFonts w:cstheme="minorHAnsi"/>
                <w:sz w:val="20"/>
                <w:szCs w:val="20"/>
              </w:rPr>
              <w:t>1,187</w:t>
            </w:r>
          </w:p>
        </w:tc>
        <w:tc>
          <w:tcPr>
            <w:tcW w:w="323" w:type="pct"/>
            <w:vAlign w:val="center"/>
          </w:tcPr>
          <w:p w14:paraId="696CF890" w14:textId="4C8EEAD9" w:rsidR="007663BF" w:rsidRPr="00474C16" w:rsidRDefault="007663BF" w:rsidP="007663BF">
            <w:pPr>
              <w:jc w:val="right"/>
              <w:rPr>
                <w:rFonts w:cstheme="minorHAnsi"/>
                <w:sz w:val="20"/>
                <w:szCs w:val="20"/>
                <w:lang w:eastAsia="ko-KR"/>
              </w:rPr>
            </w:pPr>
            <w:r w:rsidRPr="00474C16">
              <w:rPr>
                <w:rFonts w:cstheme="minorHAnsi"/>
                <w:sz w:val="20"/>
                <w:szCs w:val="20"/>
                <w:lang w:eastAsia="ko-KR"/>
              </w:rPr>
              <w:t>101</w:t>
            </w:r>
          </w:p>
        </w:tc>
        <w:tc>
          <w:tcPr>
            <w:tcW w:w="325" w:type="pct"/>
            <w:vAlign w:val="center"/>
          </w:tcPr>
          <w:p w14:paraId="1488AE2B" w14:textId="7572B4CC" w:rsidR="007663BF" w:rsidRPr="00474C16" w:rsidRDefault="007663BF" w:rsidP="007663BF">
            <w:pPr>
              <w:jc w:val="right"/>
              <w:rPr>
                <w:rFonts w:cstheme="minorHAnsi"/>
                <w:sz w:val="20"/>
                <w:szCs w:val="20"/>
                <w:lang w:eastAsia="ko-KR"/>
              </w:rPr>
            </w:pPr>
            <w:r w:rsidRPr="00474C16">
              <w:rPr>
                <w:rFonts w:cstheme="minorHAnsi"/>
                <w:sz w:val="20"/>
                <w:szCs w:val="20"/>
                <w:lang w:eastAsia="ko-KR"/>
              </w:rPr>
              <w:t>912</w:t>
            </w:r>
          </w:p>
        </w:tc>
        <w:tc>
          <w:tcPr>
            <w:tcW w:w="323" w:type="pct"/>
            <w:vAlign w:val="center"/>
          </w:tcPr>
          <w:p w14:paraId="5A8E52C7" w14:textId="12B61DE6"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98</w:t>
            </w:r>
          </w:p>
        </w:tc>
        <w:tc>
          <w:tcPr>
            <w:tcW w:w="314" w:type="pct"/>
            <w:vAlign w:val="center"/>
          </w:tcPr>
          <w:p w14:paraId="210A8E1C" w14:textId="6FA5BC0C"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825</w:t>
            </w:r>
          </w:p>
        </w:tc>
        <w:tc>
          <w:tcPr>
            <w:tcW w:w="318" w:type="pct"/>
            <w:shd w:val="clear" w:color="auto" w:fill="auto"/>
          </w:tcPr>
          <w:p w14:paraId="4D3BC85D" w14:textId="116FB1CE" w:rsidR="007663BF" w:rsidRPr="007663BF" w:rsidRDefault="007663BF" w:rsidP="007663BF">
            <w:pPr>
              <w:jc w:val="right"/>
              <w:rPr>
                <w:rFonts w:cstheme="minorHAnsi"/>
                <w:sz w:val="20"/>
                <w:szCs w:val="20"/>
                <w:lang w:eastAsia="ko-KR"/>
              </w:rPr>
            </w:pPr>
            <w:ins w:id="84" w:author="SungKwon Soh" w:date="2024-07-04T10:22:00Z" w16du:dateUtc="2024-07-03T23:22:00Z">
              <w:r w:rsidRPr="0069183D">
                <w:rPr>
                  <w:sz w:val="20"/>
                  <w:szCs w:val="20"/>
                </w:rPr>
                <w:t>98</w:t>
              </w:r>
            </w:ins>
          </w:p>
        </w:tc>
        <w:tc>
          <w:tcPr>
            <w:tcW w:w="315" w:type="pct"/>
            <w:shd w:val="clear" w:color="auto" w:fill="auto"/>
          </w:tcPr>
          <w:p w14:paraId="65F34D21" w14:textId="0504E89B" w:rsidR="007663BF" w:rsidRPr="007663BF" w:rsidRDefault="007663BF" w:rsidP="007663BF">
            <w:pPr>
              <w:jc w:val="right"/>
              <w:rPr>
                <w:rFonts w:cstheme="minorHAnsi"/>
                <w:sz w:val="20"/>
                <w:szCs w:val="20"/>
                <w:lang w:eastAsia="ko-KR"/>
              </w:rPr>
            </w:pPr>
            <w:ins w:id="85" w:author="SungKwon Soh" w:date="2024-07-04T10:22:00Z" w16du:dateUtc="2024-07-03T23:22:00Z">
              <w:r w:rsidRPr="0069183D">
                <w:rPr>
                  <w:sz w:val="20"/>
                  <w:szCs w:val="20"/>
                </w:rPr>
                <w:t>749</w:t>
              </w:r>
            </w:ins>
          </w:p>
        </w:tc>
      </w:tr>
      <w:tr w:rsidR="007663BF" w:rsidRPr="00474C16" w14:paraId="38FDC93D" w14:textId="41E2D78F" w:rsidTr="0069183D">
        <w:tc>
          <w:tcPr>
            <w:tcW w:w="479" w:type="pct"/>
          </w:tcPr>
          <w:p w14:paraId="39211458" w14:textId="77777777" w:rsidR="007663BF" w:rsidRPr="00474C16" w:rsidRDefault="007663BF" w:rsidP="007663BF">
            <w:pPr>
              <w:rPr>
                <w:rFonts w:cstheme="minorHAnsi"/>
                <w:sz w:val="20"/>
                <w:szCs w:val="20"/>
              </w:rPr>
            </w:pPr>
            <w:r w:rsidRPr="00474C16">
              <w:rPr>
                <w:rFonts w:cstheme="minorHAnsi"/>
                <w:sz w:val="20"/>
                <w:szCs w:val="20"/>
              </w:rPr>
              <w:t>Artisanal fisheries</w:t>
            </w:r>
          </w:p>
        </w:tc>
        <w:tc>
          <w:tcPr>
            <w:tcW w:w="323" w:type="pct"/>
            <w:vAlign w:val="center"/>
          </w:tcPr>
          <w:p w14:paraId="4516529A" w14:textId="77777777" w:rsidR="007663BF" w:rsidRPr="00474C16" w:rsidRDefault="007663BF" w:rsidP="007663BF">
            <w:pPr>
              <w:jc w:val="right"/>
              <w:rPr>
                <w:rFonts w:cstheme="minorHAnsi"/>
                <w:sz w:val="20"/>
                <w:szCs w:val="20"/>
              </w:rPr>
            </w:pPr>
            <w:r w:rsidRPr="00474C16">
              <w:rPr>
                <w:rFonts w:cstheme="minorHAnsi"/>
                <w:sz w:val="20"/>
                <w:szCs w:val="20"/>
              </w:rPr>
              <w:t>2,607</w:t>
            </w:r>
          </w:p>
        </w:tc>
        <w:tc>
          <w:tcPr>
            <w:tcW w:w="325" w:type="pct"/>
            <w:vAlign w:val="center"/>
          </w:tcPr>
          <w:p w14:paraId="046BC799"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3" w:type="pct"/>
            <w:vAlign w:val="center"/>
          </w:tcPr>
          <w:p w14:paraId="35D4F068" w14:textId="77777777" w:rsidR="007663BF" w:rsidRPr="00474C16" w:rsidRDefault="007663BF" w:rsidP="007663BF">
            <w:pPr>
              <w:jc w:val="right"/>
              <w:rPr>
                <w:rFonts w:cstheme="minorHAnsi"/>
                <w:sz w:val="20"/>
                <w:szCs w:val="20"/>
              </w:rPr>
            </w:pPr>
            <w:r w:rsidRPr="00474C16">
              <w:rPr>
                <w:rFonts w:cstheme="minorHAnsi"/>
                <w:sz w:val="20"/>
                <w:szCs w:val="20"/>
              </w:rPr>
              <w:t>2,060</w:t>
            </w:r>
          </w:p>
        </w:tc>
        <w:tc>
          <w:tcPr>
            <w:tcW w:w="327" w:type="pct"/>
            <w:shd w:val="clear" w:color="auto" w:fill="auto"/>
            <w:vAlign w:val="center"/>
          </w:tcPr>
          <w:p w14:paraId="4517859F"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7" w:type="pct"/>
            <w:vAlign w:val="center"/>
          </w:tcPr>
          <w:p w14:paraId="326DF550" w14:textId="77777777" w:rsidR="007663BF" w:rsidRPr="00474C16" w:rsidRDefault="007663BF" w:rsidP="007663BF">
            <w:pPr>
              <w:jc w:val="right"/>
              <w:rPr>
                <w:rFonts w:cstheme="minorHAnsi"/>
                <w:sz w:val="20"/>
                <w:szCs w:val="20"/>
              </w:rPr>
            </w:pPr>
            <w:r w:rsidRPr="00474C16">
              <w:rPr>
                <w:rFonts w:cstheme="minorHAnsi"/>
                <w:sz w:val="20"/>
                <w:szCs w:val="20"/>
              </w:rPr>
              <w:t>2,445</w:t>
            </w:r>
          </w:p>
        </w:tc>
        <w:tc>
          <w:tcPr>
            <w:tcW w:w="326" w:type="pct"/>
            <w:vAlign w:val="center"/>
          </w:tcPr>
          <w:p w14:paraId="3F68BBA7"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6" w:type="pct"/>
            <w:shd w:val="clear" w:color="auto" w:fill="auto"/>
            <w:vAlign w:val="center"/>
          </w:tcPr>
          <w:p w14:paraId="2FF3DB59" w14:textId="77777777" w:rsidR="007663BF" w:rsidRPr="00474C16" w:rsidRDefault="007663BF" w:rsidP="007663BF">
            <w:pPr>
              <w:jc w:val="right"/>
              <w:rPr>
                <w:rFonts w:cstheme="minorHAnsi"/>
                <w:sz w:val="20"/>
                <w:szCs w:val="20"/>
              </w:rPr>
            </w:pPr>
            <w:r w:rsidRPr="00474C16">
              <w:rPr>
                <w:rFonts w:cstheme="minorHAnsi"/>
                <w:sz w:val="20"/>
                <w:szCs w:val="20"/>
              </w:rPr>
              <w:t>2,371</w:t>
            </w:r>
          </w:p>
        </w:tc>
        <w:tc>
          <w:tcPr>
            <w:tcW w:w="326" w:type="pct"/>
            <w:shd w:val="clear" w:color="auto" w:fill="auto"/>
            <w:vAlign w:val="center"/>
          </w:tcPr>
          <w:p w14:paraId="3932AB77" w14:textId="77777777" w:rsidR="007663BF" w:rsidRPr="00474C16" w:rsidRDefault="007663BF" w:rsidP="007663BF">
            <w:pPr>
              <w:jc w:val="right"/>
              <w:rPr>
                <w:rFonts w:cstheme="minorHAnsi"/>
                <w:sz w:val="20"/>
                <w:szCs w:val="20"/>
              </w:rPr>
            </w:pPr>
            <w:r w:rsidRPr="00474C16">
              <w:rPr>
                <w:rFonts w:cstheme="minorHAnsi"/>
                <w:sz w:val="20"/>
                <w:szCs w:val="20"/>
              </w:rPr>
              <w:t>0</w:t>
            </w:r>
          </w:p>
        </w:tc>
        <w:tc>
          <w:tcPr>
            <w:tcW w:w="323" w:type="pct"/>
            <w:vAlign w:val="center"/>
          </w:tcPr>
          <w:p w14:paraId="663F1187" w14:textId="77777777" w:rsidR="007663BF" w:rsidRPr="00474C16" w:rsidRDefault="007663BF" w:rsidP="007663BF">
            <w:pPr>
              <w:jc w:val="right"/>
              <w:rPr>
                <w:rFonts w:cstheme="minorHAnsi"/>
                <w:sz w:val="20"/>
                <w:szCs w:val="20"/>
                <w:lang w:eastAsia="ko-KR"/>
              </w:rPr>
            </w:pPr>
            <w:r w:rsidRPr="00474C16">
              <w:rPr>
                <w:rFonts w:cstheme="minorHAnsi"/>
                <w:sz w:val="20"/>
                <w:szCs w:val="20"/>
                <w:lang w:eastAsia="ko-KR"/>
              </w:rPr>
              <w:t>557</w:t>
            </w:r>
          </w:p>
          <w:p w14:paraId="5762F221" w14:textId="442BFABE" w:rsidR="007663BF" w:rsidRPr="00474C16" w:rsidRDefault="007663BF" w:rsidP="007663BF">
            <w:pPr>
              <w:jc w:val="right"/>
              <w:rPr>
                <w:rFonts w:cstheme="minorHAnsi"/>
                <w:sz w:val="20"/>
                <w:szCs w:val="20"/>
                <w:lang w:eastAsia="ko-KR"/>
              </w:rPr>
            </w:pPr>
          </w:p>
        </w:tc>
        <w:tc>
          <w:tcPr>
            <w:tcW w:w="325" w:type="pct"/>
            <w:vAlign w:val="center"/>
          </w:tcPr>
          <w:p w14:paraId="09EFD394" w14:textId="6A8BEF9A" w:rsidR="007663BF" w:rsidRPr="00474C16" w:rsidRDefault="007663BF" w:rsidP="007663BF">
            <w:pPr>
              <w:jc w:val="right"/>
              <w:rPr>
                <w:rFonts w:cstheme="minorHAnsi"/>
                <w:sz w:val="20"/>
                <w:szCs w:val="20"/>
                <w:lang w:eastAsia="ko-KR"/>
              </w:rPr>
            </w:pPr>
            <w:r w:rsidRPr="00474C16">
              <w:rPr>
                <w:rFonts w:cstheme="minorHAnsi"/>
                <w:sz w:val="20"/>
                <w:szCs w:val="20"/>
                <w:lang w:eastAsia="ko-KR"/>
              </w:rPr>
              <w:t>96</w:t>
            </w:r>
          </w:p>
        </w:tc>
        <w:tc>
          <w:tcPr>
            <w:tcW w:w="323" w:type="pct"/>
            <w:vAlign w:val="center"/>
          </w:tcPr>
          <w:p w14:paraId="50948458" w14:textId="1573C79B"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919</w:t>
            </w:r>
          </w:p>
        </w:tc>
        <w:tc>
          <w:tcPr>
            <w:tcW w:w="314" w:type="pct"/>
            <w:vAlign w:val="center"/>
          </w:tcPr>
          <w:p w14:paraId="6CA60AEB" w14:textId="15BD44ED"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160</w:t>
            </w:r>
          </w:p>
        </w:tc>
        <w:tc>
          <w:tcPr>
            <w:tcW w:w="318" w:type="pct"/>
            <w:shd w:val="clear" w:color="auto" w:fill="auto"/>
          </w:tcPr>
          <w:p w14:paraId="2F286939" w14:textId="285C41B3" w:rsidR="007663BF" w:rsidRPr="007663BF" w:rsidRDefault="007663BF" w:rsidP="007663BF">
            <w:pPr>
              <w:jc w:val="right"/>
              <w:rPr>
                <w:rFonts w:cstheme="minorHAnsi"/>
                <w:sz w:val="20"/>
                <w:szCs w:val="20"/>
                <w:lang w:eastAsia="ko-KR"/>
              </w:rPr>
            </w:pPr>
            <w:ins w:id="86" w:author="SungKwon Soh" w:date="2024-07-04T10:22:00Z" w16du:dateUtc="2024-07-03T23:22:00Z">
              <w:r w:rsidRPr="0069183D">
                <w:rPr>
                  <w:sz w:val="20"/>
                  <w:szCs w:val="20"/>
                </w:rPr>
                <w:t>974</w:t>
              </w:r>
            </w:ins>
          </w:p>
        </w:tc>
        <w:tc>
          <w:tcPr>
            <w:tcW w:w="315" w:type="pct"/>
            <w:shd w:val="clear" w:color="auto" w:fill="auto"/>
          </w:tcPr>
          <w:p w14:paraId="36746A5B" w14:textId="76513D20" w:rsidR="007663BF" w:rsidRPr="007663BF" w:rsidRDefault="007663BF" w:rsidP="007663BF">
            <w:pPr>
              <w:jc w:val="right"/>
              <w:rPr>
                <w:rFonts w:cstheme="minorHAnsi"/>
                <w:sz w:val="20"/>
                <w:szCs w:val="20"/>
                <w:lang w:eastAsia="ko-KR"/>
              </w:rPr>
            </w:pPr>
            <w:ins w:id="87" w:author="SungKwon Soh" w:date="2024-07-04T10:22:00Z" w16du:dateUtc="2024-07-03T23:22:00Z">
              <w:r w:rsidRPr="0069183D">
                <w:rPr>
                  <w:sz w:val="20"/>
                  <w:szCs w:val="20"/>
                </w:rPr>
                <w:t>186</w:t>
              </w:r>
            </w:ins>
          </w:p>
        </w:tc>
      </w:tr>
      <w:tr w:rsidR="007663BF" w:rsidRPr="00474C16" w14:paraId="44378DC6" w14:textId="2B2103FF" w:rsidTr="0069183D">
        <w:tc>
          <w:tcPr>
            <w:tcW w:w="479" w:type="pct"/>
          </w:tcPr>
          <w:p w14:paraId="7B1E0A57" w14:textId="77777777" w:rsidR="007663BF" w:rsidRPr="00474C16" w:rsidRDefault="007663BF" w:rsidP="007663BF">
            <w:pPr>
              <w:rPr>
                <w:rFonts w:cstheme="minorHAnsi"/>
                <w:sz w:val="20"/>
                <w:szCs w:val="20"/>
              </w:rPr>
            </w:pPr>
            <w:r w:rsidRPr="00474C16">
              <w:rPr>
                <w:rFonts w:cstheme="minorHAnsi"/>
                <w:sz w:val="20"/>
                <w:szCs w:val="20"/>
              </w:rPr>
              <w:t>Set Net</w:t>
            </w:r>
          </w:p>
        </w:tc>
        <w:tc>
          <w:tcPr>
            <w:tcW w:w="323" w:type="pct"/>
            <w:vAlign w:val="center"/>
          </w:tcPr>
          <w:p w14:paraId="4A7F9BFF" w14:textId="77777777" w:rsidR="007663BF" w:rsidRPr="00474C16" w:rsidRDefault="007663BF" w:rsidP="007663BF">
            <w:pPr>
              <w:jc w:val="right"/>
              <w:rPr>
                <w:rFonts w:cstheme="minorHAnsi"/>
                <w:sz w:val="20"/>
                <w:szCs w:val="20"/>
              </w:rPr>
            </w:pPr>
            <w:r w:rsidRPr="00474C16">
              <w:rPr>
                <w:rFonts w:cstheme="minorHAnsi"/>
                <w:sz w:val="20"/>
                <w:szCs w:val="20"/>
              </w:rPr>
              <w:t>1,008</w:t>
            </w:r>
          </w:p>
        </w:tc>
        <w:tc>
          <w:tcPr>
            <w:tcW w:w="325" w:type="pct"/>
            <w:vAlign w:val="center"/>
          </w:tcPr>
          <w:p w14:paraId="1C907129" w14:textId="77777777" w:rsidR="007663BF" w:rsidRPr="00474C16" w:rsidRDefault="007663BF" w:rsidP="007663BF">
            <w:pPr>
              <w:jc w:val="right"/>
              <w:rPr>
                <w:rFonts w:cstheme="minorHAnsi"/>
                <w:sz w:val="20"/>
                <w:szCs w:val="20"/>
              </w:rPr>
            </w:pPr>
            <w:r w:rsidRPr="00474C16">
              <w:rPr>
                <w:rFonts w:cstheme="minorHAnsi"/>
                <w:sz w:val="20"/>
                <w:szCs w:val="20"/>
              </w:rPr>
              <w:t>92</w:t>
            </w:r>
          </w:p>
        </w:tc>
        <w:tc>
          <w:tcPr>
            <w:tcW w:w="323" w:type="pct"/>
            <w:vAlign w:val="center"/>
          </w:tcPr>
          <w:p w14:paraId="6C51FE78" w14:textId="77777777" w:rsidR="007663BF" w:rsidRPr="00474C16" w:rsidRDefault="007663BF" w:rsidP="007663BF">
            <w:pPr>
              <w:jc w:val="right"/>
              <w:rPr>
                <w:rFonts w:cstheme="minorHAnsi"/>
                <w:sz w:val="20"/>
                <w:szCs w:val="20"/>
              </w:rPr>
            </w:pPr>
            <w:r w:rsidRPr="00474C16">
              <w:rPr>
                <w:rFonts w:cstheme="minorHAnsi"/>
                <w:sz w:val="20"/>
                <w:szCs w:val="20"/>
              </w:rPr>
              <w:t>648</w:t>
            </w:r>
          </w:p>
        </w:tc>
        <w:tc>
          <w:tcPr>
            <w:tcW w:w="327" w:type="pct"/>
            <w:shd w:val="clear" w:color="auto" w:fill="auto"/>
            <w:vAlign w:val="center"/>
          </w:tcPr>
          <w:p w14:paraId="209C33DD" w14:textId="77777777" w:rsidR="007663BF" w:rsidRPr="00474C16" w:rsidRDefault="007663BF" w:rsidP="007663BF">
            <w:pPr>
              <w:jc w:val="right"/>
              <w:rPr>
                <w:rFonts w:cstheme="minorHAnsi"/>
                <w:sz w:val="20"/>
                <w:szCs w:val="20"/>
              </w:rPr>
            </w:pPr>
            <w:r w:rsidRPr="00474C16">
              <w:rPr>
                <w:rFonts w:cstheme="minorHAnsi"/>
                <w:sz w:val="20"/>
                <w:szCs w:val="20"/>
              </w:rPr>
              <w:t>191</w:t>
            </w:r>
          </w:p>
        </w:tc>
        <w:tc>
          <w:tcPr>
            <w:tcW w:w="327" w:type="pct"/>
            <w:vAlign w:val="center"/>
          </w:tcPr>
          <w:p w14:paraId="237E58EA" w14:textId="77777777" w:rsidR="007663BF" w:rsidRPr="00474C16" w:rsidRDefault="007663BF" w:rsidP="007663BF">
            <w:pPr>
              <w:jc w:val="right"/>
              <w:rPr>
                <w:rFonts w:cstheme="minorHAnsi"/>
                <w:sz w:val="20"/>
                <w:szCs w:val="20"/>
              </w:rPr>
            </w:pPr>
            <w:r w:rsidRPr="00474C16">
              <w:rPr>
                <w:rFonts w:cstheme="minorHAnsi"/>
                <w:sz w:val="20"/>
                <w:szCs w:val="20"/>
              </w:rPr>
              <w:t>660</w:t>
            </w:r>
          </w:p>
        </w:tc>
        <w:tc>
          <w:tcPr>
            <w:tcW w:w="326" w:type="pct"/>
            <w:vAlign w:val="center"/>
          </w:tcPr>
          <w:p w14:paraId="4125C241" w14:textId="77777777" w:rsidR="007663BF" w:rsidRPr="00474C16" w:rsidRDefault="007663BF" w:rsidP="007663BF">
            <w:pPr>
              <w:jc w:val="right"/>
              <w:rPr>
                <w:rFonts w:cstheme="minorHAnsi"/>
                <w:sz w:val="20"/>
                <w:szCs w:val="20"/>
              </w:rPr>
            </w:pPr>
            <w:r w:rsidRPr="00474C16">
              <w:rPr>
                <w:rFonts w:cstheme="minorHAnsi"/>
                <w:sz w:val="20"/>
                <w:szCs w:val="20"/>
              </w:rPr>
              <w:t>235</w:t>
            </w:r>
          </w:p>
        </w:tc>
        <w:tc>
          <w:tcPr>
            <w:tcW w:w="326" w:type="pct"/>
            <w:shd w:val="clear" w:color="auto" w:fill="auto"/>
            <w:vAlign w:val="center"/>
          </w:tcPr>
          <w:p w14:paraId="609A08C2" w14:textId="77777777" w:rsidR="007663BF" w:rsidRPr="00474C16" w:rsidRDefault="007663BF" w:rsidP="007663BF">
            <w:pPr>
              <w:jc w:val="right"/>
              <w:rPr>
                <w:rFonts w:cstheme="minorHAnsi"/>
                <w:sz w:val="20"/>
                <w:szCs w:val="20"/>
              </w:rPr>
            </w:pPr>
            <w:r w:rsidRPr="00474C16">
              <w:rPr>
                <w:rFonts w:cstheme="minorHAnsi"/>
                <w:sz w:val="20"/>
                <w:szCs w:val="20"/>
              </w:rPr>
              <w:t>772</w:t>
            </w:r>
          </w:p>
        </w:tc>
        <w:tc>
          <w:tcPr>
            <w:tcW w:w="326" w:type="pct"/>
            <w:shd w:val="clear" w:color="auto" w:fill="auto"/>
            <w:vAlign w:val="center"/>
          </w:tcPr>
          <w:p w14:paraId="104EEFD1" w14:textId="77777777" w:rsidR="007663BF" w:rsidRPr="00474C16" w:rsidRDefault="007663BF" w:rsidP="007663BF">
            <w:pPr>
              <w:jc w:val="right"/>
              <w:rPr>
                <w:rFonts w:cstheme="minorHAnsi"/>
                <w:sz w:val="20"/>
                <w:szCs w:val="20"/>
              </w:rPr>
            </w:pPr>
            <w:r w:rsidRPr="00474C16">
              <w:rPr>
                <w:rFonts w:cstheme="minorHAnsi"/>
                <w:sz w:val="20"/>
                <w:szCs w:val="20"/>
              </w:rPr>
              <w:t>173</w:t>
            </w:r>
          </w:p>
        </w:tc>
        <w:tc>
          <w:tcPr>
            <w:tcW w:w="323" w:type="pct"/>
            <w:vAlign w:val="center"/>
          </w:tcPr>
          <w:p w14:paraId="42C0A399" w14:textId="2DD889FB" w:rsidR="007663BF" w:rsidRPr="00474C16" w:rsidRDefault="007663BF" w:rsidP="007663BF">
            <w:pPr>
              <w:jc w:val="right"/>
              <w:rPr>
                <w:rFonts w:cstheme="minorHAnsi"/>
                <w:sz w:val="20"/>
                <w:szCs w:val="20"/>
                <w:lang w:eastAsia="ko-KR"/>
              </w:rPr>
            </w:pPr>
            <w:r w:rsidRPr="00474C16">
              <w:rPr>
                <w:rFonts w:cstheme="minorHAnsi"/>
                <w:sz w:val="20"/>
                <w:szCs w:val="20"/>
                <w:lang w:eastAsia="ko-KR"/>
              </w:rPr>
              <w:t>1,319</w:t>
            </w:r>
          </w:p>
        </w:tc>
        <w:tc>
          <w:tcPr>
            <w:tcW w:w="325" w:type="pct"/>
            <w:vAlign w:val="center"/>
          </w:tcPr>
          <w:p w14:paraId="7350FC52" w14:textId="0910D394" w:rsidR="007663BF" w:rsidRPr="00474C16" w:rsidRDefault="007663BF" w:rsidP="007663BF">
            <w:pPr>
              <w:jc w:val="right"/>
              <w:rPr>
                <w:rFonts w:cstheme="minorHAnsi"/>
                <w:sz w:val="20"/>
                <w:szCs w:val="20"/>
                <w:lang w:eastAsia="ko-KR"/>
              </w:rPr>
            </w:pPr>
            <w:r w:rsidRPr="00474C16">
              <w:rPr>
                <w:rFonts w:cstheme="minorHAnsi"/>
                <w:sz w:val="20"/>
                <w:szCs w:val="20"/>
                <w:lang w:eastAsia="ko-KR"/>
              </w:rPr>
              <w:t>423</w:t>
            </w:r>
          </w:p>
        </w:tc>
        <w:tc>
          <w:tcPr>
            <w:tcW w:w="323" w:type="pct"/>
            <w:vAlign w:val="center"/>
          </w:tcPr>
          <w:p w14:paraId="04ECCA88" w14:textId="659179EE"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1,471</w:t>
            </w:r>
          </w:p>
        </w:tc>
        <w:tc>
          <w:tcPr>
            <w:tcW w:w="314" w:type="pct"/>
            <w:vAlign w:val="center"/>
          </w:tcPr>
          <w:p w14:paraId="0B2276E3" w14:textId="18FF7CE6"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655</w:t>
            </w:r>
          </w:p>
        </w:tc>
        <w:tc>
          <w:tcPr>
            <w:tcW w:w="318" w:type="pct"/>
            <w:shd w:val="clear" w:color="auto" w:fill="auto"/>
          </w:tcPr>
          <w:p w14:paraId="5ECFFF5D" w14:textId="25A2F14F" w:rsidR="007663BF" w:rsidRPr="007663BF" w:rsidRDefault="007663BF" w:rsidP="007663BF">
            <w:pPr>
              <w:jc w:val="right"/>
              <w:rPr>
                <w:rFonts w:cstheme="minorHAnsi"/>
                <w:sz w:val="20"/>
                <w:szCs w:val="20"/>
                <w:lang w:eastAsia="ko-KR"/>
              </w:rPr>
            </w:pPr>
            <w:ins w:id="88" w:author="SungKwon Soh" w:date="2024-07-04T10:22:00Z" w16du:dateUtc="2024-07-03T23:22:00Z">
              <w:r w:rsidRPr="0069183D">
                <w:rPr>
                  <w:sz w:val="20"/>
                  <w:szCs w:val="20"/>
                </w:rPr>
                <w:t>1,339</w:t>
              </w:r>
            </w:ins>
          </w:p>
        </w:tc>
        <w:tc>
          <w:tcPr>
            <w:tcW w:w="315" w:type="pct"/>
            <w:shd w:val="clear" w:color="auto" w:fill="auto"/>
          </w:tcPr>
          <w:p w14:paraId="2CA3066F" w14:textId="771020C3" w:rsidR="007663BF" w:rsidRPr="007663BF" w:rsidRDefault="007663BF" w:rsidP="007663BF">
            <w:pPr>
              <w:jc w:val="right"/>
              <w:rPr>
                <w:rFonts w:cstheme="minorHAnsi"/>
                <w:sz w:val="20"/>
                <w:szCs w:val="20"/>
                <w:lang w:eastAsia="ko-KR"/>
              </w:rPr>
            </w:pPr>
            <w:ins w:id="89" w:author="SungKwon Soh" w:date="2024-07-04T10:22:00Z" w16du:dateUtc="2024-07-03T23:22:00Z">
              <w:r w:rsidRPr="0069183D">
                <w:rPr>
                  <w:sz w:val="20"/>
                  <w:szCs w:val="20"/>
                </w:rPr>
                <w:t>549</w:t>
              </w:r>
            </w:ins>
          </w:p>
        </w:tc>
      </w:tr>
      <w:tr w:rsidR="007663BF" w:rsidRPr="00474C16" w14:paraId="0B7CDC4B" w14:textId="053A9E07" w:rsidTr="0069183D">
        <w:tc>
          <w:tcPr>
            <w:tcW w:w="479" w:type="pct"/>
          </w:tcPr>
          <w:p w14:paraId="2246BE52" w14:textId="77777777" w:rsidR="007663BF" w:rsidRPr="00474C16" w:rsidRDefault="007663BF" w:rsidP="007663BF">
            <w:pPr>
              <w:rPr>
                <w:rFonts w:cstheme="minorHAnsi"/>
                <w:sz w:val="20"/>
                <w:szCs w:val="20"/>
              </w:rPr>
            </w:pPr>
            <w:r w:rsidRPr="00474C16">
              <w:rPr>
                <w:rFonts w:cstheme="minorHAnsi"/>
                <w:sz w:val="20"/>
                <w:szCs w:val="20"/>
              </w:rPr>
              <w:t>Others</w:t>
            </w:r>
          </w:p>
        </w:tc>
        <w:tc>
          <w:tcPr>
            <w:tcW w:w="323" w:type="pct"/>
            <w:vAlign w:val="center"/>
          </w:tcPr>
          <w:p w14:paraId="40658646" w14:textId="77777777" w:rsidR="00A54BFB" w:rsidRDefault="00A54BFB" w:rsidP="007663BF">
            <w:pPr>
              <w:jc w:val="right"/>
              <w:rPr>
                <w:ins w:id="90" w:author="SungKwon Soh" w:date="2024-07-04T18:42:00Z" w16du:dateUtc="2024-07-04T07:42:00Z"/>
                <w:rFonts w:cstheme="minorHAnsi"/>
                <w:sz w:val="20"/>
                <w:szCs w:val="20"/>
                <w:lang w:eastAsia="ko-KR"/>
              </w:rPr>
            </w:pPr>
            <w:ins w:id="91" w:author="SungKwon Soh" w:date="2024-07-04T18:37:00Z" w16du:dateUtc="2024-07-04T07:37:00Z">
              <w:r>
                <w:rPr>
                  <w:rFonts w:cstheme="minorHAnsi" w:hint="eastAsia"/>
                  <w:sz w:val="20"/>
                  <w:szCs w:val="20"/>
                  <w:lang w:eastAsia="ko-KR"/>
                </w:rPr>
                <w:t>521</w:t>
              </w:r>
            </w:ins>
          </w:p>
          <w:p w14:paraId="0F001E04" w14:textId="44490585" w:rsidR="007663BF" w:rsidRPr="00474C16" w:rsidRDefault="007663BF" w:rsidP="007663BF">
            <w:pPr>
              <w:jc w:val="right"/>
              <w:rPr>
                <w:rFonts w:cstheme="minorHAnsi"/>
                <w:sz w:val="20"/>
                <w:szCs w:val="20"/>
              </w:rPr>
            </w:pPr>
            <w:del w:id="92" w:author="SungKwon Soh" w:date="2024-07-04T18:37:00Z" w16du:dateUtc="2024-07-04T07:37:00Z">
              <w:r w:rsidRPr="00474C16" w:rsidDel="00A54BFB">
                <w:rPr>
                  <w:rFonts w:cstheme="minorHAnsi"/>
                  <w:sz w:val="20"/>
                  <w:szCs w:val="20"/>
                </w:rPr>
                <w:delText>422</w:delText>
              </w:r>
            </w:del>
          </w:p>
        </w:tc>
        <w:tc>
          <w:tcPr>
            <w:tcW w:w="325" w:type="pct"/>
            <w:vAlign w:val="center"/>
          </w:tcPr>
          <w:p w14:paraId="128C4B35" w14:textId="77777777" w:rsidR="007663BF" w:rsidRPr="00474C16" w:rsidRDefault="007663BF" w:rsidP="007663BF">
            <w:pPr>
              <w:jc w:val="right"/>
              <w:rPr>
                <w:rFonts w:cstheme="minorHAnsi"/>
                <w:sz w:val="20"/>
                <w:szCs w:val="20"/>
              </w:rPr>
            </w:pPr>
            <w:r w:rsidRPr="00474C16">
              <w:rPr>
                <w:rFonts w:cstheme="minorHAnsi"/>
                <w:sz w:val="20"/>
                <w:szCs w:val="20"/>
              </w:rPr>
              <w:t>210</w:t>
            </w:r>
          </w:p>
        </w:tc>
        <w:tc>
          <w:tcPr>
            <w:tcW w:w="323" w:type="pct"/>
            <w:vAlign w:val="center"/>
          </w:tcPr>
          <w:p w14:paraId="34DCD38A" w14:textId="77777777" w:rsidR="00A54BFB" w:rsidRDefault="00A54BFB" w:rsidP="007663BF">
            <w:pPr>
              <w:jc w:val="right"/>
              <w:rPr>
                <w:ins w:id="93" w:author="SungKwon Soh" w:date="2024-07-04T18:42:00Z" w16du:dateUtc="2024-07-04T07:42:00Z"/>
                <w:rFonts w:cstheme="minorHAnsi"/>
                <w:sz w:val="20"/>
                <w:szCs w:val="20"/>
                <w:lang w:eastAsia="ko-KR"/>
              </w:rPr>
            </w:pPr>
            <w:ins w:id="94" w:author="SungKwon Soh" w:date="2024-07-04T18:38:00Z" w16du:dateUtc="2024-07-04T07:38:00Z">
              <w:r>
                <w:rPr>
                  <w:rFonts w:cstheme="minorHAnsi" w:hint="eastAsia"/>
                  <w:sz w:val="20"/>
                  <w:szCs w:val="20"/>
                  <w:lang w:eastAsia="ko-KR"/>
                </w:rPr>
                <w:t>249</w:t>
              </w:r>
            </w:ins>
          </w:p>
          <w:p w14:paraId="2B2DFC3C" w14:textId="32B7163C" w:rsidR="007663BF" w:rsidRPr="00474C16" w:rsidRDefault="007663BF" w:rsidP="007663BF">
            <w:pPr>
              <w:jc w:val="right"/>
              <w:rPr>
                <w:rFonts w:cstheme="minorHAnsi"/>
                <w:sz w:val="20"/>
                <w:szCs w:val="20"/>
              </w:rPr>
            </w:pPr>
            <w:del w:id="95" w:author="SungKwon Soh" w:date="2024-07-04T18:38:00Z" w16du:dateUtc="2024-07-04T07:38:00Z">
              <w:r w:rsidRPr="00474C16" w:rsidDel="00A54BFB">
                <w:rPr>
                  <w:rFonts w:cstheme="minorHAnsi"/>
                  <w:sz w:val="20"/>
                  <w:szCs w:val="20"/>
                </w:rPr>
                <w:delText>205</w:delText>
              </w:r>
            </w:del>
          </w:p>
        </w:tc>
        <w:tc>
          <w:tcPr>
            <w:tcW w:w="327" w:type="pct"/>
            <w:shd w:val="clear" w:color="auto" w:fill="auto"/>
            <w:vAlign w:val="center"/>
          </w:tcPr>
          <w:p w14:paraId="1E324451" w14:textId="77777777" w:rsidR="007663BF" w:rsidRPr="00474C16" w:rsidRDefault="007663BF" w:rsidP="007663BF">
            <w:pPr>
              <w:jc w:val="right"/>
              <w:rPr>
                <w:rFonts w:cstheme="minorHAnsi"/>
                <w:sz w:val="20"/>
                <w:szCs w:val="20"/>
              </w:rPr>
            </w:pPr>
            <w:r w:rsidRPr="00474C16">
              <w:rPr>
                <w:rFonts w:cstheme="minorHAnsi"/>
                <w:sz w:val="20"/>
                <w:szCs w:val="20"/>
              </w:rPr>
              <w:t>241</w:t>
            </w:r>
          </w:p>
        </w:tc>
        <w:tc>
          <w:tcPr>
            <w:tcW w:w="327" w:type="pct"/>
            <w:vAlign w:val="center"/>
          </w:tcPr>
          <w:p w14:paraId="19C557A5" w14:textId="77777777" w:rsidR="00A54BFB" w:rsidRDefault="00A54BFB" w:rsidP="007663BF">
            <w:pPr>
              <w:jc w:val="right"/>
              <w:rPr>
                <w:ins w:id="96" w:author="SungKwon Soh" w:date="2024-07-04T18:42:00Z" w16du:dateUtc="2024-07-04T07:42:00Z"/>
                <w:rFonts w:cstheme="minorHAnsi"/>
                <w:sz w:val="20"/>
                <w:szCs w:val="20"/>
                <w:lang w:eastAsia="ko-KR"/>
              </w:rPr>
            </w:pPr>
            <w:ins w:id="97" w:author="SungKwon Soh" w:date="2024-07-04T18:38:00Z" w16du:dateUtc="2024-07-04T07:38:00Z">
              <w:r>
                <w:rPr>
                  <w:rFonts w:cstheme="minorHAnsi" w:hint="eastAsia"/>
                  <w:sz w:val="20"/>
                  <w:szCs w:val="20"/>
                  <w:lang w:eastAsia="ko-KR"/>
                </w:rPr>
                <w:t>214</w:t>
              </w:r>
            </w:ins>
          </w:p>
          <w:p w14:paraId="0973ABF3" w14:textId="7F5C7A1B" w:rsidR="007663BF" w:rsidRPr="00474C16" w:rsidRDefault="007663BF" w:rsidP="007663BF">
            <w:pPr>
              <w:jc w:val="right"/>
              <w:rPr>
                <w:rFonts w:cstheme="minorHAnsi"/>
                <w:sz w:val="20"/>
                <w:szCs w:val="20"/>
              </w:rPr>
            </w:pPr>
            <w:del w:id="98" w:author="SungKwon Soh" w:date="2024-07-04T18:38:00Z" w16du:dateUtc="2024-07-04T07:38:00Z">
              <w:r w:rsidRPr="00474C16" w:rsidDel="00A54BFB">
                <w:rPr>
                  <w:rFonts w:cstheme="minorHAnsi"/>
                  <w:sz w:val="20"/>
                  <w:szCs w:val="20"/>
                </w:rPr>
                <w:delText>82</w:delText>
              </w:r>
            </w:del>
          </w:p>
        </w:tc>
        <w:tc>
          <w:tcPr>
            <w:tcW w:w="326" w:type="pct"/>
            <w:vAlign w:val="center"/>
          </w:tcPr>
          <w:p w14:paraId="3598388F" w14:textId="77777777" w:rsidR="007663BF" w:rsidRPr="00474C16" w:rsidRDefault="007663BF" w:rsidP="007663BF">
            <w:pPr>
              <w:jc w:val="right"/>
              <w:rPr>
                <w:rFonts w:cstheme="minorHAnsi"/>
                <w:sz w:val="20"/>
                <w:szCs w:val="20"/>
              </w:rPr>
            </w:pPr>
            <w:r w:rsidRPr="00474C16">
              <w:rPr>
                <w:rFonts w:cstheme="minorHAnsi"/>
                <w:sz w:val="20"/>
                <w:szCs w:val="20"/>
              </w:rPr>
              <w:t>432</w:t>
            </w:r>
          </w:p>
        </w:tc>
        <w:tc>
          <w:tcPr>
            <w:tcW w:w="326" w:type="pct"/>
            <w:shd w:val="clear" w:color="auto" w:fill="auto"/>
            <w:vAlign w:val="center"/>
          </w:tcPr>
          <w:p w14:paraId="50738C22" w14:textId="77777777" w:rsidR="00A54BFB" w:rsidRDefault="00A54BFB" w:rsidP="007663BF">
            <w:pPr>
              <w:jc w:val="right"/>
              <w:rPr>
                <w:ins w:id="99" w:author="SungKwon Soh" w:date="2024-07-04T18:42:00Z" w16du:dateUtc="2024-07-04T07:42:00Z"/>
                <w:rFonts w:cstheme="minorHAnsi"/>
                <w:sz w:val="20"/>
                <w:szCs w:val="20"/>
                <w:lang w:eastAsia="ko-KR"/>
              </w:rPr>
            </w:pPr>
            <w:ins w:id="100" w:author="SungKwon Soh" w:date="2024-07-04T18:38:00Z" w16du:dateUtc="2024-07-04T07:38:00Z">
              <w:r>
                <w:rPr>
                  <w:rFonts w:cstheme="minorHAnsi" w:hint="eastAsia"/>
                  <w:sz w:val="20"/>
                  <w:szCs w:val="20"/>
                  <w:lang w:eastAsia="ko-KR"/>
                </w:rPr>
                <w:t>328</w:t>
              </w:r>
            </w:ins>
          </w:p>
          <w:p w14:paraId="2BBE9107" w14:textId="5D16D844" w:rsidR="007663BF" w:rsidRPr="00474C16" w:rsidRDefault="007663BF" w:rsidP="007663BF">
            <w:pPr>
              <w:jc w:val="right"/>
              <w:rPr>
                <w:rFonts w:cstheme="minorHAnsi"/>
                <w:sz w:val="20"/>
                <w:szCs w:val="20"/>
              </w:rPr>
            </w:pPr>
            <w:del w:id="101" w:author="SungKwon Soh" w:date="2024-07-04T18:38:00Z" w16du:dateUtc="2024-07-04T07:38:00Z">
              <w:r w:rsidRPr="00474C16" w:rsidDel="00A54BFB">
                <w:rPr>
                  <w:rFonts w:cstheme="minorHAnsi"/>
                  <w:sz w:val="20"/>
                  <w:szCs w:val="20"/>
                </w:rPr>
                <w:delText>236</w:delText>
              </w:r>
            </w:del>
          </w:p>
        </w:tc>
        <w:tc>
          <w:tcPr>
            <w:tcW w:w="326" w:type="pct"/>
            <w:shd w:val="clear" w:color="auto" w:fill="auto"/>
            <w:vAlign w:val="center"/>
          </w:tcPr>
          <w:p w14:paraId="48CE9388" w14:textId="77777777" w:rsidR="007663BF" w:rsidRPr="00474C16" w:rsidRDefault="007663BF" w:rsidP="007663BF">
            <w:pPr>
              <w:jc w:val="right"/>
              <w:rPr>
                <w:rFonts w:cstheme="minorHAnsi"/>
                <w:sz w:val="20"/>
                <w:szCs w:val="20"/>
              </w:rPr>
            </w:pPr>
            <w:r w:rsidRPr="00474C16">
              <w:rPr>
                <w:rFonts w:cstheme="minorHAnsi"/>
                <w:sz w:val="20"/>
                <w:szCs w:val="20"/>
              </w:rPr>
              <w:t>294</w:t>
            </w:r>
          </w:p>
        </w:tc>
        <w:tc>
          <w:tcPr>
            <w:tcW w:w="323" w:type="pct"/>
            <w:vAlign w:val="center"/>
          </w:tcPr>
          <w:p w14:paraId="3DB94CEC" w14:textId="72149413" w:rsidR="007663BF" w:rsidRPr="00474C16" w:rsidRDefault="007663BF" w:rsidP="007663BF">
            <w:pPr>
              <w:jc w:val="right"/>
              <w:rPr>
                <w:rFonts w:cstheme="minorHAnsi"/>
                <w:sz w:val="20"/>
                <w:szCs w:val="20"/>
                <w:lang w:eastAsia="ko-KR"/>
              </w:rPr>
            </w:pPr>
            <w:r w:rsidRPr="00474C16">
              <w:rPr>
                <w:rFonts w:cstheme="minorHAnsi"/>
                <w:sz w:val="20"/>
                <w:szCs w:val="20"/>
                <w:lang w:eastAsia="ko-KR"/>
              </w:rPr>
              <w:t>147</w:t>
            </w:r>
          </w:p>
        </w:tc>
        <w:tc>
          <w:tcPr>
            <w:tcW w:w="325" w:type="pct"/>
            <w:vAlign w:val="center"/>
          </w:tcPr>
          <w:p w14:paraId="08C8BE73" w14:textId="1A81825C" w:rsidR="007663BF" w:rsidRPr="00474C16" w:rsidRDefault="007663BF" w:rsidP="007663BF">
            <w:pPr>
              <w:jc w:val="right"/>
              <w:rPr>
                <w:rFonts w:cstheme="minorHAnsi"/>
                <w:sz w:val="20"/>
                <w:szCs w:val="20"/>
                <w:lang w:eastAsia="ko-KR"/>
              </w:rPr>
            </w:pPr>
            <w:r w:rsidRPr="00474C16">
              <w:rPr>
                <w:rFonts w:cstheme="minorHAnsi"/>
                <w:sz w:val="20"/>
                <w:szCs w:val="20"/>
                <w:lang w:eastAsia="ko-KR"/>
              </w:rPr>
              <w:t>176</w:t>
            </w:r>
          </w:p>
        </w:tc>
        <w:tc>
          <w:tcPr>
            <w:tcW w:w="323" w:type="pct"/>
            <w:vAlign w:val="center"/>
          </w:tcPr>
          <w:p w14:paraId="183EE48C" w14:textId="317658CD"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232</w:t>
            </w:r>
          </w:p>
        </w:tc>
        <w:tc>
          <w:tcPr>
            <w:tcW w:w="314" w:type="pct"/>
            <w:vAlign w:val="center"/>
          </w:tcPr>
          <w:p w14:paraId="3FD28D20" w14:textId="2439782E"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314</w:t>
            </w:r>
          </w:p>
        </w:tc>
        <w:tc>
          <w:tcPr>
            <w:tcW w:w="318" w:type="pct"/>
            <w:shd w:val="clear" w:color="auto" w:fill="auto"/>
          </w:tcPr>
          <w:p w14:paraId="1015EB98" w14:textId="40C5DA77" w:rsidR="007663BF" w:rsidRPr="007663BF" w:rsidRDefault="007663BF" w:rsidP="007663BF">
            <w:pPr>
              <w:jc w:val="right"/>
              <w:rPr>
                <w:rFonts w:cstheme="minorHAnsi"/>
                <w:sz w:val="20"/>
                <w:szCs w:val="20"/>
                <w:lang w:eastAsia="ko-KR"/>
              </w:rPr>
            </w:pPr>
            <w:ins w:id="102" w:author="SungKwon Soh" w:date="2024-07-04T10:22:00Z" w16du:dateUtc="2024-07-03T23:22:00Z">
              <w:r w:rsidRPr="0069183D">
                <w:rPr>
                  <w:sz w:val="20"/>
                  <w:szCs w:val="20"/>
                </w:rPr>
                <w:t>258</w:t>
              </w:r>
            </w:ins>
          </w:p>
        </w:tc>
        <w:tc>
          <w:tcPr>
            <w:tcW w:w="315" w:type="pct"/>
            <w:shd w:val="clear" w:color="auto" w:fill="auto"/>
          </w:tcPr>
          <w:p w14:paraId="34CD33E2" w14:textId="015AEA5D" w:rsidR="007663BF" w:rsidRPr="007663BF" w:rsidRDefault="007663BF" w:rsidP="007663BF">
            <w:pPr>
              <w:jc w:val="right"/>
              <w:rPr>
                <w:rFonts w:cstheme="minorHAnsi"/>
                <w:sz w:val="20"/>
                <w:szCs w:val="20"/>
                <w:lang w:eastAsia="ko-KR"/>
              </w:rPr>
            </w:pPr>
            <w:ins w:id="103" w:author="SungKwon Soh" w:date="2024-07-04T10:22:00Z" w16du:dateUtc="2024-07-03T23:22:00Z">
              <w:r w:rsidRPr="0069183D">
                <w:rPr>
                  <w:sz w:val="20"/>
                  <w:szCs w:val="20"/>
                </w:rPr>
                <w:t>311</w:t>
              </w:r>
            </w:ins>
          </w:p>
        </w:tc>
      </w:tr>
      <w:tr w:rsidR="007663BF" w:rsidRPr="00474C16" w14:paraId="00ACEBFE" w14:textId="77777777" w:rsidTr="00421049">
        <w:tc>
          <w:tcPr>
            <w:tcW w:w="479" w:type="pct"/>
          </w:tcPr>
          <w:p w14:paraId="683D2C36" w14:textId="77777777" w:rsidR="007663BF" w:rsidRPr="00474C16" w:rsidRDefault="007663BF" w:rsidP="007663BF">
            <w:pPr>
              <w:rPr>
                <w:rFonts w:cstheme="minorHAnsi"/>
                <w:sz w:val="20"/>
                <w:szCs w:val="20"/>
              </w:rPr>
            </w:pPr>
            <w:r w:rsidRPr="00474C16">
              <w:rPr>
                <w:rFonts w:cstheme="minorHAnsi"/>
                <w:sz w:val="20"/>
                <w:szCs w:val="20"/>
              </w:rPr>
              <w:t>Recreational</w:t>
            </w:r>
          </w:p>
          <w:p w14:paraId="539A56A7" w14:textId="0DD5FFBE" w:rsidR="007663BF" w:rsidRPr="00474C16" w:rsidRDefault="007663BF" w:rsidP="007663BF">
            <w:pPr>
              <w:rPr>
                <w:rFonts w:cstheme="minorHAnsi"/>
                <w:sz w:val="20"/>
                <w:szCs w:val="20"/>
              </w:rPr>
            </w:pPr>
            <w:r w:rsidRPr="00474C16">
              <w:rPr>
                <w:rFonts w:cstheme="minorHAnsi"/>
                <w:sz w:val="20"/>
                <w:szCs w:val="20"/>
              </w:rPr>
              <w:t>fisheries</w:t>
            </w:r>
          </w:p>
        </w:tc>
        <w:tc>
          <w:tcPr>
            <w:tcW w:w="323" w:type="pct"/>
            <w:vAlign w:val="center"/>
          </w:tcPr>
          <w:p w14:paraId="62FB332F" w14:textId="77777777" w:rsidR="007663BF" w:rsidRPr="00474C16" w:rsidRDefault="007663BF" w:rsidP="007663BF">
            <w:pPr>
              <w:jc w:val="right"/>
              <w:rPr>
                <w:rFonts w:cstheme="minorHAnsi"/>
                <w:sz w:val="20"/>
                <w:szCs w:val="20"/>
              </w:rPr>
            </w:pPr>
          </w:p>
        </w:tc>
        <w:tc>
          <w:tcPr>
            <w:tcW w:w="325" w:type="pct"/>
            <w:vAlign w:val="center"/>
          </w:tcPr>
          <w:p w14:paraId="59E78F34" w14:textId="77777777" w:rsidR="007663BF" w:rsidRPr="00474C16" w:rsidRDefault="007663BF" w:rsidP="007663BF">
            <w:pPr>
              <w:jc w:val="right"/>
              <w:rPr>
                <w:rFonts w:cstheme="minorHAnsi"/>
                <w:sz w:val="20"/>
                <w:szCs w:val="20"/>
              </w:rPr>
            </w:pPr>
          </w:p>
        </w:tc>
        <w:tc>
          <w:tcPr>
            <w:tcW w:w="323" w:type="pct"/>
            <w:vAlign w:val="center"/>
          </w:tcPr>
          <w:p w14:paraId="236DA4C5" w14:textId="77777777" w:rsidR="007663BF" w:rsidRPr="00474C16" w:rsidRDefault="007663BF" w:rsidP="007663BF">
            <w:pPr>
              <w:jc w:val="right"/>
              <w:rPr>
                <w:rFonts w:cstheme="minorHAnsi"/>
                <w:sz w:val="20"/>
                <w:szCs w:val="20"/>
              </w:rPr>
            </w:pPr>
          </w:p>
        </w:tc>
        <w:tc>
          <w:tcPr>
            <w:tcW w:w="327" w:type="pct"/>
            <w:shd w:val="clear" w:color="auto" w:fill="auto"/>
            <w:vAlign w:val="center"/>
          </w:tcPr>
          <w:p w14:paraId="4056DC1A" w14:textId="77777777" w:rsidR="007663BF" w:rsidRPr="00474C16" w:rsidRDefault="007663BF" w:rsidP="007663BF">
            <w:pPr>
              <w:jc w:val="right"/>
              <w:rPr>
                <w:rFonts w:cstheme="minorHAnsi"/>
                <w:sz w:val="20"/>
                <w:szCs w:val="20"/>
              </w:rPr>
            </w:pPr>
          </w:p>
        </w:tc>
        <w:tc>
          <w:tcPr>
            <w:tcW w:w="327" w:type="pct"/>
            <w:vAlign w:val="center"/>
          </w:tcPr>
          <w:p w14:paraId="5F46B6AC" w14:textId="77777777" w:rsidR="007663BF" w:rsidRPr="00474C16" w:rsidRDefault="007663BF" w:rsidP="007663BF">
            <w:pPr>
              <w:jc w:val="right"/>
              <w:rPr>
                <w:rFonts w:cstheme="minorHAnsi"/>
                <w:sz w:val="20"/>
                <w:szCs w:val="20"/>
              </w:rPr>
            </w:pPr>
          </w:p>
        </w:tc>
        <w:tc>
          <w:tcPr>
            <w:tcW w:w="326" w:type="pct"/>
            <w:vAlign w:val="center"/>
          </w:tcPr>
          <w:p w14:paraId="36DACD89" w14:textId="77777777" w:rsidR="007663BF" w:rsidRPr="00474C16" w:rsidRDefault="007663BF" w:rsidP="007663BF">
            <w:pPr>
              <w:jc w:val="right"/>
              <w:rPr>
                <w:rFonts w:cstheme="minorHAnsi"/>
                <w:sz w:val="20"/>
                <w:szCs w:val="20"/>
              </w:rPr>
            </w:pPr>
          </w:p>
        </w:tc>
        <w:tc>
          <w:tcPr>
            <w:tcW w:w="326" w:type="pct"/>
            <w:shd w:val="clear" w:color="auto" w:fill="auto"/>
            <w:vAlign w:val="center"/>
          </w:tcPr>
          <w:p w14:paraId="030BCD93" w14:textId="77777777" w:rsidR="007663BF" w:rsidRPr="00474C16" w:rsidRDefault="007663BF" w:rsidP="007663BF">
            <w:pPr>
              <w:jc w:val="right"/>
              <w:rPr>
                <w:rFonts w:cstheme="minorHAnsi"/>
                <w:sz w:val="20"/>
                <w:szCs w:val="20"/>
              </w:rPr>
            </w:pPr>
          </w:p>
        </w:tc>
        <w:tc>
          <w:tcPr>
            <w:tcW w:w="326" w:type="pct"/>
            <w:shd w:val="clear" w:color="auto" w:fill="auto"/>
            <w:vAlign w:val="center"/>
          </w:tcPr>
          <w:p w14:paraId="76DA3AD8" w14:textId="77777777" w:rsidR="007663BF" w:rsidRPr="00474C16" w:rsidRDefault="007663BF" w:rsidP="007663BF">
            <w:pPr>
              <w:jc w:val="right"/>
              <w:rPr>
                <w:rFonts w:cstheme="minorHAnsi"/>
                <w:sz w:val="20"/>
                <w:szCs w:val="20"/>
              </w:rPr>
            </w:pPr>
          </w:p>
        </w:tc>
        <w:tc>
          <w:tcPr>
            <w:tcW w:w="323" w:type="pct"/>
            <w:vAlign w:val="center"/>
          </w:tcPr>
          <w:p w14:paraId="2D106463" w14:textId="4BC45008"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0</w:t>
            </w:r>
          </w:p>
        </w:tc>
        <w:tc>
          <w:tcPr>
            <w:tcW w:w="325" w:type="pct"/>
            <w:vAlign w:val="center"/>
          </w:tcPr>
          <w:p w14:paraId="68E7F45E" w14:textId="453F1C25"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20</w:t>
            </w:r>
          </w:p>
        </w:tc>
        <w:tc>
          <w:tcPr>
            <w:tcW w:w="323" w:type="pct"/>
            <w:vAlign w:val="center"/>
          </w:tcPr>
          <w:p w14:paraId="2596A227" w14:textId="21279E18"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0</w:t>
            </w:r>
          </w:p>
        </w:tc>
        <w:tc>
          <w:tcPr>
            <w:tcW w:w="314" w:type="pct"/>
            <w:vAlign w:val="center"/>
          </w:tcPr>
          <w:p w14:paraId="1ED76A24" w14:textId="07E8D2B8" w:rsidR="007663BF" w:rsidRPr="00474C16" w:rsidRDefault="007663BF" w:rsidP="007663BF">
            <w:pPr>
              <w:jc w:val="right"/>
              <w:rPr>
                <w:rFonts w:cstheme="minorHAnsi"/>
                <w:sz w:val="20"/>
                <w:szCs w:val="20"/>
                <w:lang w:eastAsia="ko-KR"/>
              </w:rPr>
            </w:pPr>
            <w:r w:rsidRPr="00474C16">
              <w:rPr>
                <w:rFonts w:eastAsia="MS Mincho" w:cstheme="minorHAnsi"/>
                <w:sz w:val="20"/>
                <w:szCs w:val="20"/>
                <w:lang w:eastAsia="ja-JP"/>
              </w:rPr>
              <w:t>28</w:t>
            </w:r>
          </w:p>
        </w:tc>
        <w:tc>
          <w:tcPr>
            <w:tcW w:w="318" w:type="pct"/>
            <w:shd w:val="clear" w:color="auto" w:fill="auto"/>
            <w:vAlign w:val="center"/>
          </w:tcPr>
          <w:p w14:paraId="490FB4DA" w14:textId="17DDB12D" w:rsidR="007663BF" w:rsidRPr="007663BF" w:rsidRDefault="007663BF" w:rsidP="007663BF">
            <w:pPr>
              <w:jc w:val="right"/>
              <w:rPr>
                <w:rFonts w:cstheme="minorHAnsi"/>
                <w:sz w:val="20"/>
                <w:szCs w:val="20"/>
                <w:lang w:eastAsia="ko-KR"/>
              </w:rPr>
            </w:pPr>
            <w:ins w:id="104" w:author="SungKwon Soh" w:date="2024-07-04T10:22:00Z" w16du:dateUtc="2024-07-03T23:22:00Z">
              <w:r w:rsidRPr="007663BF">
                <w:rPr>
                  <w:rFonts w:eastAsia="MS Mincho" w:cstheme="minorHAnsi" w:hint="eastAsia"/>
                  <w:sz w:val="20"/>
                  <w:szCs w:val="20"/>
                  <w:lang w:eastAsia="ja-JP"/>
                </w:rPr>
                <w:t>0</w:t>
              </w:r>
            </w:ins>
          </w:p>
        </w:tc>
        <w:tc>
          <w:tcPr>
            <w:tcW w:w="315" w:type="pct"/>
            <w:shd w:val="clear" w:color="auto" w:fill="auto"/>
            <w:vAlign w:val="center"/>
          </w:tcPr>
          <w:p w14:paraId="7A99FDDC" w14:textId="10B69050" w:rsidR="007663BF" w:rsidRPr="007663BF" w:rsidRDefault="00A54BFB" w:rsidP="007663BF">
            <w:pPr>
              <w:jc w:val="right"/>
              <w:rPr>
                <w:rFonts w:cstheme="minorHAnsi"/>
                <w:sz w:val="20"/>
                <w:szCs w:val="20"/>
                <w:lang w:eastAsia="ko-KR"/>
              </w:rPr>
            </w:pPr>
            <w:ins w:id="105" w:author="SungKwon Soh" w:date="2024-07-04T18:38:00Z" w16du:dateUtc="2024-07-04T07:38:00Z">
              <w:r>
                <w:rPr>
                  <w:rFonts w:cstheme="minorHAnsi" w:hint="eastAsia"/>
                  <w:sz w:val="20"/>
                  <w:szCs w:val="20"/>
                  <w:lang w:eastAsia="ko-KR"/>
                </w:rPr>
                <w:t>46</w:t>
              </w:r>
            </w:ins>
          </w:p>
        </w:tc>
      </w:tr>
      <w:tr w:rsidR="007663BF" w:rsidRPr="00474C16" w14:paraId="2FF7B7C9" w14:textId="3F4C2790" w:rsidTr="0069183D">
        <w:tc>
          <w:tcPr>
            <w:tcW w:w="479" w:type="pct"/>
            <w:tcBorders>
              <w:bottom w:val="single" w:sz="4" w:space="0" w:color="auto"/>
            </w:tcBorders>
            <w:vAlign w:val="center"/>
          </w:tcPr>
          <w:p w14:paraId="501BF0A7" w14:textId="77777777" w:rsidR="007663BF" w:rsidRPr="00474C16" w:rsidRDefault="007663BF" w:rsidP="007663BF">
            <w:pPr>
              <w:rPr>
                <w:rFonts w:cstheme="minorHAnsi"/>
                <w:b/>
                <w:bCs/>
                <w:i/>
                <w:sz w:val="20"/>
                <w:szCs w:val="20"/>
                <w:u w:val="single"/>
              </w:rPr>
            </w:pPr>
            <w:r w:rsidRPr="00474C16">
              <w:rPr>
                <w:rFonts w:cstheme="minorHAnsi"/>
                <w:b/>
                <w:bCs/>
                <w:i/>
                <w:sz w:val="20"/>
                <w:szCs w:val="20"/>
                <w:u w:val="single"/>
              </w:rPr>
              <w:t>Total</w:t>
            </w:r>
          </w:p>
        </w:tc>
        <w:tc>
          <w:tcPr>
            <w:tcW w:w="323" w:type="pct"/>
            <w:tcBorders>
              <w:bottom w:val="single" w:sz="4" w:space="0" w:color="auto"/>
            </w:tcBorders>
            <w:vAlign w:val="center"/>
          </w:tcPr>
          <w:p w14:paraId="5AEC147A" w14:textId="77777777" w:rsidR="007663BF" w:rsidRPr="00474C16" w:rsidRDefault="007663BF" w:rsidP="007663BF">
            <w:pPr>
              <w:jc w:val="right"/>
              <w:rPr>
                <w:rFonts w:cstheme="minorHAnsi"/>
                <w:b/>
                <w:bCs/>
                <w:i/>
                <w:sz w:val="20"/>
                <w:szCs w:val="20"/>
                <w:u w:val="single"/>
              </w:rPr>
            </w:pPr>
            <w:r w:rsidRPr="00474C16">
              <w:rPr>
                <w:rFonts w:cstheme="minorHAnsi"/>
                <w:b/>
                <w:bCs/>
                <w:i/>
                <w:sz w:val="20"/>
                <w:szCs w:val="20"/>
                <w:u w:val="single"/>
              </w:rPr>
              <w:t>9,310</w:t>
            </w:r>
          </w:p>
        </w:tc>
        <w:tc>
          <w:tcPr>
            <w:tcW w:w="325" w:type="pct"/>
            <w:tcBorders>
              <w:bottom w:val="single" w:sz="4" w:space="0" w:color="auto"/>
            </w:tcBorders>
            <w:vAlign w:val="center"/>
          </w:tcPr>
          <w:p w14:paraId="2DDA760C" w14:textId="77777777" w:rsidR="007663BF" w:rsidRPr="00474C16" w:rsidRDefault="007663BF" w:rsidP="007663BF">
            <w:pPr>
              <w:jc w:val="right"/>
              <w:rPr>
                <w:rFonts w:cstheme="minorHAnsi"/>
                <w:b/>
                <w:bCs/>
                <w:i/>
                <w:sz w:val="20"/>
                <w:szCs w:val="20"/>
                <w:u w:val="single"/>
              </w:rPr>
            </w:pPr>
            <w:r w:rsidRPr="00474C16">
              <w:rPr>
                <w:rFonts w:cstheme="minorHAnsi"/>
                <w:b/>
                <w:bCs/>
                <w:i/>
                <w:sz w:val="20"/>
                <w:szCs w:val="20"/>
                <w:u w:val="single"/>
              </w:rPr>
              <w:t>4,878</w:t>
            </w:r>
          </w:p>
        </w:tc>
        <w:tc>
          <w:tcPr>
            <w:tcW w:w="323" w:type="pct"/>
            <w:tcBorders>
              <w:bottom w:val="single" w:sz="4" w:space="0" w:color="auto"/>
            </w:tcBorders>
            <w:vAlign w:val="center"/>
          </w:tcPr>
          <w:p w14:paraId="30EF6927" w14:textId="77777777" w:rsidR="007663BF" w:rsidRPr="00474C16" w:rsidRDefault="007663BF" w:rsidP="007663BF">
            <w:pPr>
              <w:jc w:val="right"/>
              <w:rPr>
                <w:rFonts w:cstheme="minorHAnsi"/>
                <w:b/>
                <w:bCs/>
                <w:i/>
                <w:sz w:val="20"/>
                <w:szCs w:val="20"/>
                <w:u w:val="single"/>
              </w:rPr>
            </w:pPr>
            <w:r w:rsidRPr="00474C16">
              <w:rPr>
                <w:rFonts w:cstheme="minorHAnsi"/>
                <w:b/>
                <w:bCs/>
                <w:i/>
                <w:sz w:val="20"/>
                <w:szCs w:val="20"/>
                <w:u w:val="single"/>
              </w:rPr>
              <w:t>7,952</w:t>
            </w:r>
          </w:p>
        </w:tc>
        <w:tc>
          <w:tcPr>
            <w:tcW w:w="327" w:type="pct"/>
            <w:tcBorders>
              <w:bottom w:val="single" w:sz="4" w:space="0" w:color="auto"/>
            </w:tcBorders>
            <w:shd w:val="clear" w:color="auto" w:fill="auto"/>
            <w:vAlign w:val="center"/>
          </w:tcPr>
          <w:p w14:paraId="6BA1B8E2" w14:textId="77777777" w:rsidR="007663BF" w:rsidRPr="00474C16" w:rsidRDefault="007663BF" w:rsidP="007663BF">
            <w:pPr>
              <w:jc w:val="right"/>
              <w:rPr>
                <w:rFonts w:cstheme="minorHAnsi"/>
                <w:b/>
                <w:bCs/>
                <w:i/>
                <w:sz w:val="20"/>
                <w:szCs w:val="20"/>
                <w:u w:val="single"/>
              </w:rPr>
            </w:pPr>
            <w:r w:rsidRPr="00474C16">
              <w:rPr>
                <w:rFonts w:cstheme="minorHAnsi"/>
                <w:b/>
                <w:bCs/>
                <w:i/>
                <w:sz w:val="20"/>
                <w:szCs w:val="20"/>
                <w:u w:val="single"/>
              </w:rPr>
              <w:t>2,455</w:t>
            </w:r>
          </w:p>
        </w:tc>
        <w:tc>
          <w:tcPr>
            <w:tcW w:w="327" w:type="pct"/>
            <w:tcBorders>
              <w:bottom w:val="single" w:sz="4" w:space="0" w:color="auto"/>
            </w:tcBorders>
            <w:vAlign w:val="center"/>
          </w:tcPr>
          <w:p w14:paraId="363EAD63" w14:textId="77777777" w:rsidR="007663BF" w:rsidRPr="00474C16" w:rsidRDefault="007663BF" w:rsidP="007663BF">
            <w:pPr>
              <w:jc w:val="right"/>
              <w:rPr>
                <w:rFonts w:cstheme="minorHAnsi"/>
                <w:b/>
                <w:bCs/>
                <w:i/>
                <w:sz w:val="20"/>
                <w:szCs w:val="20"/>
                <w:u w:val="single"/>
              </w:rPr>
            </w:pPr>
            <w:r w:rsidRPr="00474C16">
              <w:rPr>
                <w:rFonts w:cstheme="minorHAnsi"/>
                <w:b/>
                <w:bCs/>
                <w:i/>
                <w:sz w:val="20"/>
                <w:szCs w:val="20"/>
                <w:u w:val="single"/>
              </w:rPr>
              <w:t>6,785</w:t>
            </w:r>
          </w:p>
        </w:tc>
        <w:tc>
          <w:tcPr>
            <w:tcW w:w="326" w:type="pct"/>
            <w:tcBorders>
              <w:bottom w:val="single" w:sz="4" w:space="0" w:color="auto"/>
            </w:tcBorders>
            <w:vAlign w:val="center"/>
          </w:tcPr>
          <w:p w14:paraId="1D8E8F66" w14:textId="77777777" w:rsidR="007663BF" w:rsidRPr="00474C16" w:rsidRDefault="007663BF" w:rsidP="007663BF">
            <w:pPr>
              <w:jc w:val="right"/>
              <w:rPr>
                <w:rFonts w:cstheme="minorHAnsi"/>
                <w:b/>
                <w:bCs/>
                <w:i/>
                <w:sz w:val="20"/>
                <w:szCs w:val="20"/>
                <w:u w:val="single"/>
              </w:rPr>
            </w:pPr>
            <w:r w:rsidRPr="00474C16">
              <w:rPr>
                <w:rFonts w:cstheme="minorHAnsi"/>
                <w:b/>
                <w:bCs/>
                <w:i/>
                <w:sz w:val="20"/>
                <w:szCs w:val="20"/>
                <w:u w:val="single"/>
              </w:rPr>
              <w:t>7,315</w:t>
            </w:r>
          </w:p>
        </w:tc>
        <w:tc>
          <w:tcPr>
            <w:tcW w:w="326" w:type="pct"/>
            <w:tcBorders>
              <w:bottom w:val="single" w:sz="4" w:space="0" w:color="auto"/>
            </w:tcBorders>
            <w:shd w:val="clear" w:color="auto" w:fill="auto"/>
            <w:vAlign w:val="center"/>
          </w:tcPr>
          <w:p w14:paraId="01200D22" w14:textId="77777777" w:rsidR="007663BF" w:rsidRPr="00474C16" w:rsidRDefault="007663BF" w:rsidP="007663BF">
            <w:pPr>
              <w:jc w:val="right"/>
              <w:rPr>
                <w:rFonts w:cstheme="minorHAnsi"/>
                <w:b/>
                <w:bCs/>
                <w:i/>
                <w:sz w:val="20"/>
                <w:szCs w:val="20"/>
                <w:u w:val="single"/>
              </w:rPr>
            </w:pPr>
            <w:r w:rsidRPr="00474C16">
              <w:rPr>
                <w:rFonts w:cstheme="minorHAnsi"/>
                <w:b/>
                <w:bCs/>
                <w:i/>
                <w:iCs/>
                <w:sz w:val="20"/>
                <w:szCs w:val="20"/>
                <w:u w:val="single"/>
              </w:rPr>
              <w:t>8,016</w:t>
            </w:r>
          </w:p>
        </w:tc>
        <w:tc>
          <w:tcPr>
            <w:tcW w:w="326" w:type="pct"/>
            <w:tcBorders>
              <w:bottom w:val="single" w:sz="4" w:space="0" w:color="auto"/>
            </w:tcBorders>
            <w:shd w:val="clear" w:color="auto" w:fill="auto"/>
            <w:vAlign w:val="center"/>
          </w:tcPr>
          <w:p w14:paraId="45A472FF" w14:textId="77777777" w:rsidR="007663BF" w:rsidRPr="00474C16" w:rsidRDefault="007663BF" w:rsidP="007663BF">
            <w:pPr>
              <w:jc w:val="right"/>
              <w:rPr>
                <w:rFonts w:cstheme="minorHAnsi"/>
                <w:b/>
                <w:bCs/>
                <w:i/>
                <w:sz w:val="20"/>
                <w:szCs w:val="20"/>
                <w:u w:val="single"/>
              </w:rPr>
            </w:pPr>
            <w:r w:rsidRPr="00474C16">
              <w:rPr>
                <w:rFonts w:cstheme="minorHAnsi"/>
                <w:b/>
                <w:bCs/>
                <w:i/>
                <w:iCs/>
                <w:sz w:val="20"/>
                <w:szCs w:val="20"/>
                <w:u w:val="single"/>
              </w:rPr>
              <w:t>4,883</w:t>
            </w:r>
          </w:p>
        </w:tc>
        <w:tc>
          <w:tcPr>
            <w:tcW w:w="323" w:type="pct"/>
            <w:tcBorders>
              <w:bottom w:val="single" w:sz="4" w:space="0" w:color="auto"/>
            </w:tcBorders>
            <w:vAlign w:val="center"/>
          </w:tcPr>
          <w:p w14:paraId="15AAAFB3" w14:textId="2A976DA3" w:rsidR="007663BF" w:rsidRPr="00474C16" w:rsidRDefault="007663BF" w:rsidP="007663BF">
            <w:pPr>
              <w:jc w:val="right"/>
              <w:rPr>
                <w:rFonts w:cstheme="minorHAnsi"/>
                <w:b/>
                <w:bCs/>
                <w:i/>
                <w:sz w:val="20"/>
                <w:szCs w:val="20"/>
                <w:u w:val="single"/>
                <w:lang w:eastAsia="ko-KR"/>
              </w:rPr>
            </w:pPr>
            <w:r w:rsidRPr="00474C16">
              <w:rPr>
                <w:rFonts w:cstheme="minorHAnsi"/>
                <w:b/>
                <w:bCs/>
                <w:i/>
                <w:sz w:val="20"/>
                <w:szCs w:val="20"/>
                <w:u w:val="single"/>
                <w:lang w:eastAsia="ko-KR"/>
              </w:rPr>
              <w:t>3,165</w:t>
            </w:r>
          </w:p>
        </w:tc>
        <w:tc>
          <w:tcPr>
            <w:tcW w:w="325" w:type="pct"/>
            <w:tcBorders>
              <w:bottom w:val="single" w:sz="4" w:space="0" w:color="auto"/>
            </w:tcBorders>
            <w:vAlign w:val="center"/>
          </w:tcPr>
          <w:p w14:paraId="50231B3A" w14:textId="0E55D647" w:rsidR="007663BF" w:rsidRPr="00474C16" w:rsidRDefault="007663BF" w:rsidP="007663BF">
            <w:pPr>
              <w:jc w:val="right"/>
              <w:rPr>
                <w:rFonts w:cstheme="minorHAnsi"/>
                <w:b/>
                <w:bCs/>
                <w:i/>
                <w:sz w:val="20"/>
                <w:szCs w:val="20"/>
                <w:u w:val="single"/>
                <w:lang w:eastAsia="ko-KR"/>
              </w:rPr>
            </w:pPr>
            <w:r w:rsidRPr="00474C16">
              <w:rPr>
                <w:rFonts w:cstheme="minorHAnsi"/>
                <w:b/>
                <w:bCs/>
                <w:i/>
                <w:sz w:val="20"/>
                <w:szCs w:val="20"/>
                <w:u w:val="single"/>
                <w:lang w:eastAsia="ko-KR"/>
              </w:rPr>
              <w:t>5,419</w:t>
            </w:r>
          </w:p>
        </w:tc>
        <w:tc>
          <w:tcPr>
            <w:tcW w:w="323" w:type="pct"/>
            <w:tcBorders>
              <w:bottom w:val="single" w:sz="4" w:space="0" w:color="auto"/>
            </w:tcBorders>
            <w:vAlign w:val="center"/>
          </w:tcPr>
          <w:p w14:paraId="6DD8588F" w14:textId="1FFF12B1" w:rsidR="007663BF" w:rsidRPr="00474C16" w:rsidRDefault="007663BF" w:rsidP="007663BF">
            <w:pPr>
              <w:jc w:val="right"/>
              <w:rPr>
                <w:rFonts w:cstheme="minorHAnsi"/>
                <w:b/>
                <w:bCs/>
                <w:i/>
                <w:sz w:val="20"/>
                <w:szCs w:val="20"/>
                <w:u w:val="single"/>
                <w:lang w:eastAsia="ko-KR"/>
              </w:rPr>
            </w:pPr>
            <w:r w:rsidRPr="00474C16">
              <w:rPr>
                <w:rFonts w:eastAsia="MS Mincho" w:cstheme="minorHAnsi"/>
                <w:b/>
                <w:bCs/>
                <w:i/>
                <w:sz w:val="20"/>
                <w:szCs w:val="20"/>
                <w:u w:val="single"/>
                <w:lang w:eastAsia="ja-JP"/>
              </w:rPr>
              <w:t>3,731</w:t>
            </w:r>
          </w:p>
        </w:tc>
        <w:tc>
          <w:tcPr>
            <w:tcW w:w="314" w:type="pct"/>
            <w:tcBorders>
              <w:bottom w:val="single" w:sz="4" w:space="0" w:color="auto"/>
            </w:tcBorders>
            <w:vAlign w:val="center"/>
          </w:tcPr>
          <w:p w14:paraId="1FCA53A6" w14:textId="177CD22B" w:rsidR="007663BF" w:rsidRPr="00474C16" w:rsidRDefault="007663BF" w:rsidP="007663BF">
            <w:pPr>
              <w:jc w:val="right"/>
              <w:rPr>
                <w:rFonts w:cstheme="minorHAnsi"/>
                <w:b/>
                <w:bCs/>
                <w:i/>
                <w:sz w:val="20"/>
                <w:szCs w:val="20"/>
                <w:u w:val="single"/>
                <w:lang w:eastAsia="ko-KR"/>
              </w:rPr>
            </w:pPr>
            <w:r w:rsidRPr="00474C16">
              <w:rPr>
                <w:rFonts w:eastAsia="MS Mincho" w:cstheme="minorHAnsi"/>
                <w:b/>
                <w:bCs/>
                <w:i/>
                <w:sz w:val="20"/>
                <w:szCs w:val="20"/>
                <w:u w:val="single"/>
                <w:lang w:eastAsia="ja-JP"/>
              </w:rPr>
              <w:t>6,381</w:t>
            </w:r>
          </w:p>
        </w:tc>
        <w:tc>
          <w:tcPr>
            <w:tcW w:w="318" w:type="pct"/>
            <w:tcBorders>
              <w:bottom w:val="single" w:sz="4" w:space="0" w:color="auto"/>
            </w:tcBorders>
            <w:shd w:val="clear" w:color="auto" w:fill="auto"/>
          </w:tcPr>
          <w:p w14:paraId="70BECA32" w14:textId="2EE2D874" w:rsidR="007663BF" w:rsidRPr="007663BF" w:rsidRDefault="007663BF" w:rsidP="007663BF">
            <w:pPr>
              <w:jc w:val="right"/>
              <w:rPr>
                <w:rFonts w:cstheme="minorHAnsi"/>
                <w:b/>
                <w:bCs/>
                <w:i/>
                <w:sz w:val="20"/>
                <w:szCs w:val="20"/>
                <w:u w:val="single"/>
                <w:lang w:eastAsia="ko-KR"/>
              </w:rPr>
            </w:pPr>
            <w:ins w:id="106" w:author="SungKwon Soh" w:date="2024-07-04T10:22:00Z" w16du:dateUtc="2024-07-03T23:22:00Z">
              <w:r w:rsidRPr="007663BF">
                <w:rPr>
                  <w:b/>
                  <w:bCs/>
                  <w:i/>
                  <w:iCs/>
                  <w:sz w:val="20"/>
                  <w:szCs w:val="20"/>
                  <w:u w:val="single"/>
                </w:rPr>
                <w:t>3,426</w:t>
              </w:r>
            </w:ins>
          </w:p>
        </w:tc>
        <w:tc>
          <w:tcPr>
            <w:tcW w:w="315" w:type="pct"/>
            <w:tcBorders>
              <w:bottom w:val="single" w:sz="4" w:space="0" w:color="auto"/>
            </w:tcBorders>
            <w:shd w:val="clear" w:color="auto" w:fill="auto"/>
          </w:tcPr>
          <w:p w14:paraId="67969D92" w14:textId="4F969598" w:rsidR="007663BF" w:rsidRPr="007663BF" w:rsidRDefault="007663BF" w:rsidP="007663BF">
            <w:pPr>
              <w:jc w:val="right"/>
              <w:rPr>
                <w:rFonts w:cstheme="minorHAnsi"/>
                <w:b/>
                <w:bCs/>
                <w:i/>
                <w:sz w:val="20"/>
                <w:szCs w:val="20"/>
                <w:u w:val="single"/>
                <w:lang w:eastAsia="ko-KR"/>
              </w:rPr>
            </w:pPr>
            <w:ins w:id="107" w:author="SungKwon Soh" w:date="2024-07-04T10:22:00Z" w16du:dateUtc="2024-07-03T23:22:00Z">
              <w:r w:rsidRPr="007663BF">
                <w:rPr>
                  <w:b/>
                  <w:bCs/>
                  <w:i/>
                  <w:iCs/>
                  <w:sz w:val="20"/>
                  <w:szCs w:val="20"/>
                  <w:u w:val="single"/>
                </w:rPr>
                <w:t>6,366</w:t>
              </w:r>
            </w:ins>
          </w:p>
        </w:tc>
      </w:tr>
    </w:tbl>
    <w:p w14:paraId="41A1CD59" w14:textId="47C7CDC7" w:rsidR="00D253CB" w:rsidRPr="00474C16" w:rsidRDefault="00D253CB">
      <w:pPr>
        <w:rPr>
          <w:rFonts w:cstheme="minorHAnsi"/>
        </w:rPr>
      </w:pPr>
      <w:bookmarkStart w:id="108" w:name="_Hlk50126434"/>
    </w:p>
    <w:p w14:paraId="572E1459" w14:textId="77777777" w:rsidR="00D253CB" w:rsidRPr="00474C16" w:rsidRDefault="00D253CB">
      <w:pPr>
        <w:rPr>
          <w:rFonts w:cstheme="minorHAnsi"/>
        </w:rPr>
      </w:pPr>
      <w:r w:rsidRPr="00474C16">
        <w:rPr>
          <w:rFonts w:cstheme="minorHAnsi"/>
        </w:rPr>
        <w:br w:type="page"/>
      </w:r>
    </w:p>
    <w:p w14:paraId="1D9A6956" w14:textId="77777777" w:rsidR="00515F79" w:rsidRPr="00474C16" w:rsidRDefault="00515F79">
      <w:pPr>
        <w:rPr>
          <w:rFonts w:cstheme="minorHAnsi"/>
        </w:rPr>
      </w:pPr>
    </w:p>
    <w:p w14:paraId="558E43CE" w14:textId="77777777" w:rsidR="00D253CB" w:rsidRPr="00474C16" w:rsidRDefault="00D253CB" w:rsidP="00D253CB">
      <w:pPr>
        <w:pStyle w:val="Default"/>
        <w:rPr>
          <w:rFonts w:asciiTheme="minorHAnsi" w:hAnsiTheme="minorHAnsi" w:cstheme="minorHAnsi"/>
          <w:b/>
          <w:bCs/>
          <w:sz w:val="22"/>
          <w:szCs w:val="22"/>
        </w:rPr>
      </w:pPr>
      <w:r w:rsidRPr="00474C16">
        <w:rPr>
          <w:rFonts w:asciiTheme="minorHAnsi" w:hAnsiTheme="minorHAnsi" w:cstheme="minorHAnsi"/>
          <w:b/>
          <w:bCs/>
          <w:sz w:val="22"/>
          <w:szCs w:val="22"/>
        </w:rPr>
        <w:t>(Japan continued)</w:t>
      </w:r>
    </w:p>
    <w:p w14:paraId="692672DE" w14:textId="278B8214" w:rsidR="00D253CB" w:rsidRPr="00474C16" w:rsidRDefault="00D253CB" w:rsidP="00D253CB">
      <w:pPr>
        <w:pStyle w:val="Default"/>
        <w:rPr>
          <w:rFonts w:asciiTheme="minorHAnsi" w:hAnsiTheme="minorHAnsi" w:cstheme="minorHAnsi"/>
          <w:sz w:val="22"/>
          <w:szCs w:val="22"/>
        </w:rPr>
      </w:pPr>
      <w:r w:rsidRPr="00474C16">
        <w:rPr>
          <w:rFonts w:asciiTheme="minorHAnsi" w:hAnsiTheme="minorHAnsi" w:cstheme="minorHAnsi"/>
          <w:sz w:val="22"/>
          <w:szCs w:val="22"/>
        </w:rPr>
        <w:t>Catches (mt) in management year</w:t>
      </w:r>
      <w:r w:rsidRPr="00474C16">
        <w:rPr>
          <w:rStyle w:val="FootnoteReference"/>
          <w:rFonts w:asciiTheme="minorHAnsi" w:hAnsiTheme="minorHAnsi" w:cstheme="minorHAnsi"/>
          <w:sz w:val="22"/>
          <w:szCs w:val="22"/>
        </w:rPr>
        <w:footnoteReference w:id="4"/>
      </w:r>
      <w:r w:rsidRPr="00474C16">
        <w:rPr>
          <w:rFonts w:asciiTheme="minorHAnsi" w:hAnsiTheme="minorHAnsi" w:cstheme="minorHAnsi"/>
          <w:sz w:val="22"/>
          <w:szCs w:val="22"/>
        </w:rPr>
        <w:t xml:space="preserve"> basis, including discards, of Pacific bluefin tuna </w:t>
      </w:r>
      <w:r w:rsidRPr="00474C16">
        <w:rPr>
          <w:rFonts w:asciiTheme="minorHAnsi" w:hAnsiTheme="minorHAnsi" w:cstheme="minorHAnsi"/>
          <w:i/>
          <w:iCs/>
          <w:sz w:val="22"/>
          <w:szCs w:val="22"/>
        </w:rPr>
        <w:t xml:space="preserve">in the Convention Area </w:t>
      </w:r>
      <w:r w:rsidRPr="00474C16">
        <w:rPr>
          <w:rFonts w:asciiTheme="minorHAnsi" w:hAnsiTheme="minorHAnsi" w:cstheme="minorHAnsi"/>
          <w:sz w:val="22"/>
          <w:szCs w:val="22"/>
        </w:rPr>
        <w:t xml:space="preserve">(include all the fisheries in the previous table, plus all other fisheries that catch any Pacific bluefin tuna) </w:t>
      </w:r>
    </w:p>
    <w:tbl>
      <w:tblPr>
        <w:tblStyle w:val="TableGrid"/>
        <w:tblW w:w="5000" w:type="pct"/>
        <w:tblLook w:val="04A0" w:firstRow="1" w:lastRow="0" w:firstColumn="1" w:lastColumn="0" w:noHBand="0" w:noVBand="1"/>
      </w:tblPr>
      <w:tblGrid>
        <w:gridCol w:w="4346"/>
        <w:gridCol w:w="2503"/>
        <w:gridCol w:w="1166"/>
        <w:gridCol w:w="1166"/>
        <w:gridCol w:w="1166"/>
        <w:gridCol w:w="1166"/>
        <w:gridCol w:w="1149"/>
        <w:gridCol w:w="1152"/>
      </w:tblGrid>
      <w:tr w:rsidR="005528EE" w:rsidRPr="00474C16" w14:paraId="768234A6" w14:textId="10EAEAAC" w:rsidTr="00421049">
        <w:tc>
          <w:tcPr>
            <w:tcW w:w="2479" w:type="pct"/>
            <w:gridSpan w:val="2"/>
            <w:vMerge w:val="restart"/>
            <w:shd w:val="clear" w:color="auto" w:fill="F7CAAC" w:themeFill="accent2" w:themeFillTint="66"/>
            <w:vAlign w:val="center"/>
          </w:tcPr>
          <w:p w14:paraId="03119514" w14:textId="77777777" w:rsidR="005528EE" w:rsidRPr="00474C16" w:rsidRDefault="005528EE" w:rsidP="000A677C">
            <w:pPr>
              <w:jc w:val="center"/>
              <w:rPr>
                <w:rFonts w:cstheme="minorHAnsi"/>
                <w:b/>
                <w:bCs/>
              </w:rPr>
            </w:pPr>
            <w:r w:rsidRPr="00474C16">
              <w:rPr>
                <w:rFonts w:cstheme="minorHAnsi"/>
                <w:b/>
                <w:bCs/>
              </w:rPr>
              <w:t>Fishery</w:t>
            </w:r>
          </w:p>
        </w:tc>
        <w:tc>
          <w:tcPr>
            <w:tcW w:w="844" w:type="pct"/>
            <w:gridSpan w:val="2"/>
            <w:shd w:val="clear" w:color="auto" w:fill="F7CAAC" w:themeFill="accent2" w:themeFillTint="66"/>
          </w:tcPr>
          <w:p w14:paraId="12AED60A" w14:textId="3738D323" w:rsidR="005528EE" w:rsidRPr="00474C16" w:rsidRDefault="005528EE" w:rsidP="000A677C">
            <w:pPr>
              <w:jc w:val="center"/>
              <w:rPr>
                <w:rFonts w:cstheme="minorHAnsi"/>
                <w:b/>
                <w:bCs/>
                <w:color w:val="000000" w:themeColor="text1"/>
              </w:rPr>
            </w:pPr>
            <w:r w:rsidRPr="00474C16">
              <w:rPr>
                <w:rFonts w:eastAsia="MS Mincho" w:cstheme="minorHAnsi"/>
                <w:b/>
                <w:bCs/>
                <w:color w:val="000000" w:themeColor="text1"/>
                <w:lang w:eastAsia="ja-JP"/>
              </w:rPr>
              <w:t>202</w:t>
            </w:r>
            <w:r w:rsidR="00AB538A">
              <w:rPr>
                <w:rFonts w:eastAsia="MS Mincho" w:cstheme="minorHAnsi"/>
                <w:b/>
                <w:bCs/>
                <w:color w:val="000000" w:themeColor="text1"/>
                <w:lang w:eastAsia="ja-JP"/>
              </w:rPr>
              <w:t>1</w:t>
            </w:r>
          </w:p>
        </w:tc>
        <w:tc>
          <w:tcPr>
            <w:tcW w:w="844" w:type="pct"/>
            <w:gridSpan w:val="2"/>
            <w:shd w:val="clear" w:color="auto" w:fill="F7CAAC" w:themeFill="accent2" w:themeFillTint="66"/>
          </w:tcPr>
          <w:p w14:paraId="58560171" w14:textId="5958126F" w:rsidR="005528EE" w:rsidRPr="00474C16" w:rsidRDefault="005528EE" w:rsidP="000A677C">
            <w:pPr>
              <w:jc w:val="center"/>
              <w:rPr>
                <w:rFonts w:eastAsia="MS Mincho" w:cstheme="minorHAnsi"/>
                <w:b/>
                <w:bCs/>
                <w:color w:val="000000" w:themeColor="text1"/>
                <w:lang w:eastAsia="ja-JP"/>
              </w:rPr>
            </w:pPr>
            <w:r w:rsidRPr="00474C16">
              <w:rPr>
                <w:rFonts w:eastAsia="MS Mincho" w:cstheme="minorHAnsi"/>
                <w:b/>
                <w:bCs/>
                <w:color w:val="000000" w:themeColor="text1"/>
                <w:lang w:eastAsia="ja-JP"/>
              </w:rPr>
              <w:t>202</w:t>
            </w:r>
            <w:r w:rsidR="00AB538A">
              <w:rPr>
                <w:rFonts w:eastAsia="MS Mincho" w:cstheme="minorHAnsi"/>
                <w:b/>
                <w:bCs/>
                <w:color w:val="000000" w:themeColor="text1"/>
                <w:lang w:eastAsia="ja-JP"/>
              </w:rPr>
              <w:t>2</w:t>
            </w:r>
          </w:p>
        </w:tc>
        <w:tc>
          <w:tcPr>
            <w:tcW w:w="833" w:type="pct"/>
            <w:gridSpan w:val="2"/>
            <w:shd w:val="clear" w:color="auto" w:fill="F7CAAC" w:themeFill="accent2" w:themeFillTint="66"/>
          </w:tcPr>
          <w:p w14:paraId="1F398601" w14:textId="72502082" w:rsidR="005528EE" w:rsidRPr="00474C16" w:rsidRDefault="005528EE" w:rsidP="000A677C">
            <w:pPr>
              <w:jc w:val="center"/>
              <w:rPr>
                <w:rFonts w:eastAsia="MS Mincho" w:cstheme="minorHAnsi"/>
                <w:b/>
                <w:bCs/>
                <w:color w:val="000000" w:themeColor="text1"/>
                <w:lang w:eastAsia="ja-JP"/>
              </w:rPr>
            </w:pPr>
            <w:r w:rsidRPr="00474C16">
              <w:rPr>
                <w:rFonts w:eastAsia="MS Mincho" w:cstheme="minorHAnsi"/>
                <w:b/>
                <w:bCs/>
                <w:color w:val="000000" w:themeColor="text1"/>
                <w:lang w:eastAsia="ja-JP"/>
              </w:rPr>
              <w:t>202</w:t>
            </w:r>
            <w:r w:rsidR="00AB538A">
              <w:rPr>
                <w:rFonts w:eastAsia="MS Mincho" w:cstheme="minorHAnsi"/>
                <w:b/>
                <w:bCs/>
                <w:color w:val="000000" w:themeColor="text1"/>
                <w:lang w:eastAsia="ja-JP"/>
              </w:rPr>
              <w:t>3</w:t>
            </w:r>
          </w:p>
        </w:tc>
      </w:tr>
      <w:tr w:rsidR="005528EE" w:rsidRPr="00474C16" w14:paraId="5D011233" w14:textId="7CD68CB5" w:rsidTr="00421049">
        <w:tc>
          <w:tcPr>
            <w:tcW w:w="2479" w:type="pct"/>
            <w:gridSpan w:val="2"/>
            <w:vMerge/>
            <w:shd w:val="clear" w:color="auto" w:fill="F7CAAC" w:themeFill="accent2" w:themeFillTint="66"/>
          </w:tcPr>
          <w:p w14:paraId="7C2AB405" w14:textId="77777777" w:rsidR="005528EE" w:rsidRPr="00474C16" w:rsidRDefault="005528EE" w:rsidP="005D00D0">
            <w:pPr>
              <w:jc w:val="center"/>
              <w:rPr>
                <w:rFonts w:cstheme="minorHAnsi"/>
                <w:b/>
                <w:bCs/>
              </w:rPr>
            </w:pPr>
          </w:p>
        </w:tc>
        <w:tc>
          <w:tcPr>
            <w:tcW w:w="422" w:type="pct"/>
            <w:shd w:val="clear" w:color="auto" w:fill="F7CAAC" w:themeFill="accent2" w:themeFillTint="66"/>
            <w:vAlign w:val="center"/>
          </w:tcPr>
          <w:p w14:paraId="1118D20D" w14:textId="77777777" w:rsidR="005528EE" w:rsidRPr="00474C16" w:rsidRDefault="005528EE" w:rsidP="005D00D0">
            <w:pPr>
              <w:jc w:val="center"/>
              <w:rPr>
                <w:rFonts w:cstheme="minorHAnsi"/>
                <w:b/>
                <w:bCs/>
                <w:color w:val="000000" w:themeColor="text1"/>
              </w:rPr>
            </w:pPr>
            <w:r w:rsidRPr="00474C16">
              <w:rPr>
                <w:rFonts w:cstheme="minorHAnsi"/>
                <w:b/>
                <w:bCs/>
                <w:color w:val="000000" w:themeColor="text1"/>
              </w:rPr>
              <w:t>&lt;30 kg</w:t>
            </w:r>
          </w:p>
        </w:tc>
        <w:tc>
          <w:tcPr>
            <w:tcW w:w="422" w:type="pct"/>
            <w:shd w:val="clear" w:color="auto" w:fill="F7CAAC" w:themeFill="accent2" w:themeFillTint="66"/>
            <w:vAlign w:val="center"/>
          </w:tcPr>
          <w:p w14:paraId="003EFBBE" w14:textId="77777777" w:rsidR="005528EE" w:rsidRPr="00474C16" w:rsidRDefault="005528EE" w:rsidP="005D00D0">
            <w:pPr>
              <w:jc w:val="center"/>
              <w:rPr>
                <w:rFonts w:cstheme="minorHAnsi"/>
                <w:b/>
                <w:bCs/>
                <w:color w:val="000000" w:themeColor="text1"/>
              </w:rPr>
            </w:pPr>
            <w:r w:rsidRPr="00474C16">
              <w:rPr>
                <w:rFonts w:cstheme="minorHAnsi"/>
                <w:b/>
                <w:bCs/>
                <w:color w:val="000000" w:themeColor="text1"/>
              </w:rPr>
              <w:t>≥30 kg</w:t>
            </w:r>
          </w:p>
        </w:tc>
        <w:tc>
          <w:tcPr>
            <w:tcW w:w="422" w:type="pct"/>
            <w:shd w:val="clear" w:color="auto" w:fill="F7CAAC" w:themeFill="accent2" w:themeFillTint="66"/>
            <w:vAlign w:val="center"/>
          </w:tcPr>
          <w:p w14:paraId="0B4C5249" w14:textId="77777777" w:rsidR="005528EE" w:rsidRPr="00474C16" w:rsidRDefault="005528EE" w:rsidP="005D00D0">
            <w:pPr>
              <w:jc w:val="center"/>
              <w:rPr>
                <w:rFonts w:cstheme="minorHAnsi"/>
                <w:b/>
                <w:bCs/>
                <w:color w:val="000000" w:themeColor="text1"/>
              </w:rPr>
            </w:pPr>
            <w:r w:rsidRPr="00474C16">
              <w:rPr>
                <w:rFonts w:cstheme="minorHAnsi"/>
                <w:b/>
                <w:bCs/>
                <w:color w:val="000000" w:themeColor="text1"/>
              </w:rPr>
              <w:t>&lt;30 kg</w:t>
            </w:r>
          </w:p>
        </w:tc>
        <w:tc>
          <w:tcPr>
            <w:tcW w:w="422" w:type="pct"/>
            <w:shd w:val="clear" w:color="auto" w:fill="F7CAAC" w:themeFill="accent2" w:themeFillTint="66"/>
            <w:vAlign w:val="center"/>
          </w:tcPr>
          <w:p w14:paraId="09FD7F16" w14:textId="77777777" w:rsidR="005528EE" w:rsidRPr="00474C16" w:rsidRDefault="005528EE" w:rsidP="005D00D0">
            <w:pPr>
              <w:jc w:val="center"/>
              <w:rPr>
                <w:rFonts w:cstheme="minorHAnsi"/>
                <w:b/>
                <w:bCs/>
                <w:color w:val="000000" w:themeColor="text1"/>
              </w:rPr>
            </w:pPr>
            <w:r w:rsidRPr="00474C16">
              <w:rPr>
                <w:rFonts w:cstheme="minorHAnsi"/>
                <w:b/>
                <w:bCs/>
                <w:color w:val="000000" w:themeColor="text1"/>
              </w:rPr>
              <w:t>≥30 kg</w:t>
            </w:r>
          </w:p>
        </w:tc>
        <w:tc>
          <w:tcPr>
            <w:tcW w:w="416" w:type="pct"/>
            <w:shd w:val="clear" w:color="auto" w:fill="F7CAAC" w:themeFill="accent2" w:themeFillTint="66"/>
            <w:vAlign w:val="center"/>
          </w:tcPr>
          <w:p w14:paraId="6614F29E" w14:textId="104EDC17" w:rsidR="005528EE" w:rsidRPr="00474C16" w:rsidRDefault="005528EE" w:rsidP="005D00D0">
            <w:pPr>
              <w:jc w:val="center"/>
              <w:rPr>
                <w:rFonts w:cstheme="minorHAnsi"/>
                <w:b/>
                <w:bCs/>
                <w:color w:val="000000" w:themeColor="text1"/>
              </w:rPr>
            </w:pPr>
            <w:r w:rsidRPr="00474C16">
              <w:rPr>
                <w:rFonts w:cstheme="minorHAnsi"/>
                <w:b/>
                <w:bCs/>
                <w:color w:val="000000" w:themeColor="text1"/>
              </w:rPr>
              <w:t>&lt;30 kg</w:t>
            </w:r>
          </w:p>
        </w:tc>
        <w:tc>
          <w:tcPr>
            <w:tcW w:w="417" w:type="pct"/>
            <w:shd w:val="clear" w:color="auto" w:fill="F7CAAC" w:themeFill="accent2" w:themeFillTint="66"/>
            <w:vAlign w:val="center"/>
          </w:tcPr>
          <w:p w14:paraId="4DE0EC5F" w14:textId="3C5E1953" w:rsidR="005528EE" w:rsidRPr="00474C16" w:rsidRDefault="005528EE" w:rsidP="005D00D0">
            <w:pPr>
              <w:jc w:val="center"/>
              <w:rPr>
                <w:rFonts w:cstheme="minorHAnsi"/>
                <w:b/>
                <w:bCs/>
                <w:color w:val="000000" w:themeColor="text1"/>
              </w:rPr>
            </w:pPr>
            <w:r w:rsidRPr="00474C16">
              <w:rPr>
                <w:rFonts w:cstheme="minorHAnsi"/>
                <w:b/>
                <w:bCs/>
                <w:color w:val="000000" w:themeColor="text1"/>
              </w:rPr>
              <w:t>≥30 kg</w:t>
            </w:r>
          </w:p>
        </w:tc>
      </w:tr>
      <w:tr w:rsidR="00725236" w:rsidRPr="00474C16" w14:paraId="23201C57" w14:textId="48D8D2A6" w:rsidTr="0069183D">
        <w:tc>
          <w:tcPr>
            <w:tcW w:w="1573" w:type="pct"/>
            <w:vMerge w:val="restart"/>
            <w:vAlign w:val="center"/>
          </w:tcPr>
          <w:p w14:paraId="0D240759" w14:textId="77777777" w:rsidR="00725236" w:rsidRPr="00474C16" w:rsidRDefault="00725236" w:rsidP="00725236">
            <w:pPr>
              <w:jc w:val="center"/>
              <w:rPr>
                <w:rFonts w:cstheme="minorHAnsi"/>
              </w:rPr>
            </w:pPr>
            <w:r w:rsidRPr="00474C16">
              <w:rPr>
                <w:rFonts w:cstheme="minorHAnsi"/>
              </w:rPr>
              <w:t>Fisheries licensed by the Ministry of Agriculture, Forestry and Fisheries</w:t>
            </w:r>
          </w:p>
        </w:tc>
        <w:tc>
          <w:tcPr>
            <w:tcW w:w="906" w:type="pct"/>
            <w:vAlign w:val="center"/>
          </w:tcPr>
          <w:p w14:paraId="3A3AA598" w14:textId="77777777" w:rsidR="00725236" w:rsidRPr="00474C16" w:rsidRDefault="00725236" w:rsidP="00725236">
            <w:pPr>
              <w:jc w:val="center"/>
              <w:rPr>
                <w:rFonts w:cstheme="minorHAnsi"/>
              </w:rPr>
            </w:pPr>
            <w:r w:rsidRPr="00474C16">
              <w:rPr>
                <w:rFonts w:cstheme="minorHAnsi"/>
              </w:rPr>
              <w:t>Purse Seine</w:t>
            </w:r>
          </w:p>
        </w:tc>
        <w:tc>
          <w:tcPr>
            <w:tcW w:w="422" w:type="pct"/>
            <w:tcBorders>
              <w:top w:val="single" w:sz="4" w:space="0" w:color="auto"/>
              <w:left w:val="single" w:sz="4" w:space="0" w:color="auto"/>
              <w:bottom w:val="single" w:sz="4" w:space="0" w:color="auto"/>
              <w:right w:val="single" w:sz="4" w:space="0" w:color="auto"/>
            </w:tcBorders>
            <w:shd w:val="clear" w:color="000000" w:fill="FFFFFF"/>
            <w:vAlign w:val="center"/>
          </w:tcPr>
          <w:p w14:paraId="77854966" w14:textId="19FDAEC5"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962</w:t>
            </w:r>
          </w:p>
        </w:tc>
        <w:tc>
          <w:tcPr>
            <w:tcW w:w="422" w:type="pct"/>
            <w:tcBorders>
              <w:top w:val="single" w:sz="4" w:space="0" w:color="auto"/>
              <w:left w:val="nil"/>
              <w:bottom w:val="single" w:sz="4" w:space="0" w:color="auto"/>
            </w:tcBorders>
            <w:shd w:val="clear" w:color="000000" w:fill="FFFFFF"/>
            <w:vAlign w:val="center"/>
          </w:tcPr>
          <w:p w14:paraId="4F5DC245" w14:textId="4205E497"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3,230</w:t>
            </w:r>
          </w:p>
        </w:tc>
        <w:tc>
          <w:tcPr>
            <w:tcW w:w="422" w:type="pct"/>
            <w:vAlign w:val="center"/>
          </w:tcPr>
          <w:p w14:paraId="5AF2A06A" w14:textId="771F4C5E"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1,010</w:t>
            </w:r>
          </w:p>
        </w:tc>
        <w:tc>
          <w:tcPr>
            <w:tcW w:w="422" w:type="pct"/>
            <w:vAlign w:val="center"/>
          </w:tcPr>
          <w:p w14:paraId="2900EA0F" w14:textId="06C1B859"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3,676</w:t>
            </w:r>
          </w:p>
        </w:tc>
        <w:tc>
          <w:tcPr>
            <w:tcW w:w="416" w:type="pct"/>
            <w:shd w:val="clear" w:color="auto" w:fill="auto"/>
          </w:tcPr>
          <w:p w14:paraId="3A068609" w14:textId="6239CE42" w:rsidR="00725236" w:rsidRPr="00474C16" w:rsidRDefault="00725236" w:rsidP="00725236">
            <w:pPr>
              <w:jc w:val="right"/>
              <w:rPr>
                <w:rFonts w:eastAsia="Yu Gothic" w:cstheme="minorHAnsi"/>
                <w:color w:val="000000"/>
              </w:rPr>
            </w:pPr>
            <w:ins w:id="109" w:author="SungKwon Soh" w:date="2024-07-04T12:00:00Z" w16du:dateUtc="2024-07-04T01:00:00Z">
              <w:r w:rsidRPr="009E37D8">
                <w:t>757</w:t>
              </w:r>
            </w:ins>
          </w:p>
        </w:tc>
        <w:tc>
          <w:tcPr>
            <w:tcW w:w="417" w:type="pct"/>
            <w:shd w:val="clear" w:color="auto" w:fill="auto"/>
          </w:tcPr>
          <w:p w14:paraId="411617DA" w14:textId="52D59500" w:rsidR="00725236" w:rsidRPr="00474C16" w:rsidRDefault="00725236" w:rsidP="00725236">
            <w:pPr>
              <w:jc w:val="right"/>
              <w:rPr>
                <w:rFonts w:eastAsia="Yu Gothic" w:cstheme="minorHAnsi"/>
                <w:color w:val="000000"/>
              </w:rPr>
            </w:pPr>
            <w:ins w:id="110" w:author="SungKwon Soh" w:date="2024-07-04T12:00:00Z" w16du:dateUtc="2024-07-04T01:00:00Z">
              <w:r w:rsidRPr="009E37D8">
                <w:t>3,779</w:t>
              </w:r>
            </w:ins>
          </w:p>
        </w:tc>
      </w:tr>
      <w:tr w:rsidR="00725236" w:rsidRPr="00474C16" w14:paraId="2D424913" w14:textId="079DCF1B" w:rsidTr="0069183D">
        <w:tc>
          <w:tcPr>
            <w:tcW w:w="1573" w:type="pct"/>
            <w:vMerge/>
            <w:vAlign w:val="center"/>
          </w:tcPr>
          <w:p w14:paraId="21EBF5BF" w14:textId="77777777" w:rsidR="00725236" w:rsidRPr="00474C16" w:rsidRDefault="00725236" w:rsidP="00725236">
            <w:pPr>
              <w:jc w:val="center"/>
              <w:rPr>
                <w:rFonts w:cstheme="minorHAnsi"/>
              </w:rPr>
            </w:pPr>
          </w:p>
        </w:tc>
        <w:tc>
          <w:tcPr>
            <w:tcW w:w="906" w:type="pct"/>
            <w:vAlign w:val="center"/>
          </w:tcPr>
          <w:p w14:paraId="743F6671" w14:textId="77777777" w:rsidR="00725236" w:rsidRPr="00474C16" w:rsidRDefault="00725236" w:rsidP="00725236">
            <w:pPr>
              <w:jc w:val="center"/>
              <w:rPr>
                <w:rFonts w:eastAsia="MS Mincho" w:cstheme="minorHAnsi"/>
                <w:lang w:eastAsia="ja-JP"/>
              </w:rPr>
            </w:pPr>
            <w:r w:rsidRPr="00474C16">
              <w:rPr>
                <w:rFonts w:cstheme="minorHAnsi"/>
              </w:rPr>
              <w:t>Longline</w:t>
            </w:r>
            <w:r w:rsidRPr="00474C16">
              <w:rPr>
                <w:rFonts w:eastAsia="MS Mincho" w:cstheme="minorHAnsi"/>
                <w:lang w:eastAsia="ja-JP"/>
              </w:rPr>
              <w:t xml:space="preserve"> Dist.&amp;Off.</w:t>
            </w:r>
          </w:p>
        </w:tc>
        <w:tc>
          <w:tcPr>
            <w:tcW w:w="422" w:type="pct"/>
            <w:tcBorders>
              <w:top w:val="nil"/>
              <w:left w:val="single" w:sz="4" w:space="0" w:color="auto"/>
              <w:bottom w:val="single" w:sz="4" w:space="0" w:color="auto"/>
              <w:right w:val="single" w:sz="4" w:space="0" w:color="auto"/>
            </w:tcBorders>
            <w:shd w:val="clear" w:color="000000" w:fill="FFFFFF"/>
            <w:vAlign w:val="center"/>
          </w:tcPr>
          <w:p w14:paraId="097F4C48" w14:textId="6DBFFEA9"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80</w:t>
            </w:r>
          </w:p>
        </w:tc>
        <w:tc>
          <w:tcPr>
            <w:tcW w:w="422" w:type="pct"/>
            <w:tcBorders>
              <w:top w:val="nil"/>
              <w:left w:val="nil"/>
              <w:bottom w:val="single" w:sz="4" w:space="0" w:color="auto"/>
            </w:tcBorders>
            <w:shd w:val="clear" w:color="000000" w:fill="FFFFFF"/>
            <w:vAlign w:val="center"/>
          </w:tcPr>
          <w:p w14:paraId="739E18BB" w14:textId="1108BDFA"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562</w:t>
            </w:r>
          </w:p>
        </w:tc>
        <w:tc>
          <w:tcPr>
            <w:tcW w:w="422" w:type="pct"/>
            <w:vAlign w:val="center"/>
          </w:tcPr>
          <w:p w14:paraId="1327AF14" w14:textId="176CCA28"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0</w:t>
            </w:r>
          </w:p>
        </w:tc>
        <w:tc>
          <w:tcPr>
            <w:tcW w:w="422" w:type="pct"/>
            <w:vAlign w:val="center"/>
          </w:tcPr>
          <w:p w14:paraId="74745087" w14:textId="43942C0F"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723</w:t>
            </w:r>
          </w:p>
        </w:tc>
        <w:tc>
          <w:tcPr>
            <w:tcW w:w="416" w:type="pct"/>
            <w:shd w:val="clear" w:color="auto" w:fill="auto"/>
          </w:tcPr>
          <w:p w14:paraId="5987FFC5" w14:textId="3B08B88B" w:rsidR="00725236" w:rsidRPr="00474C16" w:rsidRDefault="00725236" w:rsidP="00725236">
            <w:pPr>
              <w:jc w:val="right"/>
              <w:rPr>
                <w:rFonts w:eastAsia="Yu Gothic" w:cstheme="minorHAnsi"/>
                <w:color w:val="000000"/>
              </w:rPr>
            </w:pPr>
            <w:ins w:id="111" w:author="SungKwon Soh" w:date="2024-07-04T12:00:00Z" w16du:dateUtc="2024-07-04T01:00:00Z">
              <w:r w:rsidRPr="009E37D8">
                <w:t>0</w:t>
              </w:r>
            </w:ins>
          </w:p>
        </w:tc>
        <w:tc>
          <w:tcPr>
            <w:tcW w:w="417" w:type="pct"/>
            <w:shd w:val="clear" w:color="auto" w:fill="auto"/>
          </w:tcPr>
          <w:p w14:paraId="4C1EE82B" w14:textId="0997EEDF" w:rsidR="00725236" w:rsidRPr="00474C16" w:rsidRDefault="00725236" w:rsidP="00725236">
            <w:pPr>
              <w:jc w:val="right"/>
              <w:rPr>
                <w:rFonts w:eastAsia="Yu Gothic" w:cstheme="minorHAnsi"/>
                <w:color w:val="000000"/>
              </w:rPr>
            </w:pPr>
            <w:ins w:id="112" w:author="SungKwon Soh" w:date="2024-07-04T12:00:00Z" w16du:dateUtc="2024-07-04T01:00:00Z">
              <w:r w:rsidRPr="009E37D8">
                <w:t>745</w:t>
              </w:r>
            </w:ins>
          </w:p>
        </w:tc>
      </w:tr>
      <w:tr w:rsidR="00725236" w:rsidRPr="00474C16" w14:paraId="160C5ED9" w14:textId="58BD9DA6" w:rsidTr="0069183D">
        <w:tc>
          <w:tcPr>
            <w:tcW w:w="1573" w:type="pct"/>
            <w:vMerge w:val="restart"/>
            <w:vAlign w:val="center"/>
          </w:tcPr>
          <w:p w14:paraId="62FA2575" w14:textId="77777777" w:rsidR="00725236" w:rsidRPr="00474C16" w:rsidRDefault="00725236" w:rsidP="00725236">
            <w:pPr>
              <w:jc w:val="center"/>
              <w:rPr>
                <w:rFonts w:cstheme="minorHAnsi"/>
              </w:rPr>
            </w:pPr>
            <w:r w:rsidRPr="00474C16">
              <w:rPr>
                <w:rFonts w:cstheme="minorHAnsi"/>
              </w:rPr>
              <w:t>Other fisheries</w:t>
            </w:r>
          </w:p>
        </w:tc>
        <w:tc>
          <w:tcPr>
            <w:tcW w:w="906" w:type="pct"/>
            <w:vAlign w:val="center"/>
          </w:tcPr>
          <w:p w14:paraId="317BE541" w14:textId="6F4F8794" w:rsidR="00725236" w:rsidRPr="00474C16" w:rsidRDefault="00725236" w:rsidP="00725236">
            <w:pPr>
              <w:jc w:val="center"/>
              <w:rPr>
                <w:rFonts w:cstheme="minorHAnsi"/>
              </w:rPr>
            </w:pPr>
            <w:r w:rsidRPr="00474C16">
              <w:rPr>
                <w:rFonts w:cstheme="minorHAnsi"/>
              </w:rPr>
              <w:t>Longline Coastal</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6885D656" w14:textId="49A1B848"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114</w:t>
            </w:r>
          </w:p>
        </w:tc>
        <w:tc>
          <w:tcPr>
            <w:tcW w:w="422" w:type="pct"/>
            <w:tcBorders>
              <w:top w:val="single" w:sz="4" w:space="0" w:color="auto"/>
              <w:left w:val="nil"/>
              <w:bottom w:val="single" w:sz="4" w:space="0" w:color="auto"/>
            </w:tcBorders>
            <w:shd w:val="clear" w:color="000000" w:fill="FFFFFF"/>
            <w:vAlign w:val="center"/>
          </w:tcPr>
          <w:p w14:paraId="717CA005" w14:textId="5C277DDE"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926</w:t>
            </w:r>
          </w:p>
        </w:tc>
        <w:tc>
          <w:tcPr>
            <w:tcW w:w="422" w:type="pct"/>
            <w:vAlign w:val="center"/>
          </w:tcPr>
          <w:p w14:paraId="5513C68B" w14:textId="0FBCB7B3"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97</w:t>
            </w:r>
          </w:p>
        </w:tc>
        <w:tc>
          <w:tcPr>
            <w:tcW w:w="422" w:type="pct"/>
            <w:vAlign w:val="center"/>
          </w:tcPr>
          <w:p w14:paraId="72B49D88" w14:textId="55DFF7E9"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833</w:t>
            </w:r>
          </w:p>
        </w:tc>
        <w:tc>
          <w:tcPr>
            <w:tcW w:w="416" w:type="pct"/>
            <w:shd w:val="clear" w:color="auto" w:fill="auto"/>
          </w:tcPr>
          <w:p w14:paraId="21EF1BD2" w14:textId="1A459AB6" w:rsidR="00725236" w:rsidRPr="00474C16" w:rsidRDefault="00725236" w:rsidP="00725236">
            <w:pPr>
              <w:jc w:val="right"/>
              <w:rPr>
                <w:rFonts w:eastAsia="Yu Gothic" w:cstheme="minorHAnsi"/>
                <w:color w:val="000000"/>
              </w:rPr>
            </w:pPr>
            <w:ins w:id="113" w:author="SungKwon Soh" w:date="2024-07-04T12:00:00Z" w16du:dateUtc="2024-07-04T01:00:00Z">
              <w:r w:rsidRPr="009E37D8">
                <w:t>93</w:t>
              </w:r>
            </w:ins>
          </w:p>
        </w:tc>
        <w:tc>
          <w:tcPr>
            <w:tcW w:w="417" w:type="pct"/>
            <w:shd w:val="clear" w:color="auto" w:fill="auto"/>
          </w:tcPr>
          <w:p w14:paraId="7D55D5F3" w14:textId="5349FD1F" w:rsidR="00725236" w:rsidRPr="00474C16" w:rsidRDefault="00725236" w:rsidP="00725236">
            <w:pPr>
              <w:jc w:val="right"/>
              <w:rPr>
                <w:rFonts w:eastAsia="Yu Gothic" w:cstheme="minorHAnsi"/>
                <w:color w:val="000000"/>
              </w:rPr>
            </w:pPr>
            <w:ins w:id="114" w:author="SungKwon Soh" w:date="2024-07-04T12:00:00Z" w16du:dateUtc="2024-07-04T01:00:00Z">
              <w:r w:rsidRPr="009E37D8">
                <w:t>719</w:t>
              </w:r>
            </w:ins>
          </w:p>
        </w:tc>
      </w:tr>
      <w:tr w:rsidR="00725236" w:rsidRPr="00474C16" w14:paraId="45D07ECF" w14:textId="60FDB3A7" w:rsidTr="0069183D">
        <w:tc>
          <w:tcPr>
            <w:tcW w:w="1573" w:type="pct"/>
            <w:vMerge/>
          </w:tcPr>
          <w:p w14:paraId="739F68CB" w14:textId="77777777" w:rsidR="00725236" w:rsidRPr="00474C16" w:rsidRDefault="00725236" w:rsidP="00725236">
            <w:pPr>
              <w:jc w:val="center"/>
              <w:rPr>
                <w:rFonts w:cstheme="minorHAnsi"/>
              </w:rPr>
            </w:pPr>
          </w:p>
        </w:tc>
        <w:tc>
          <w:tcPr>
            <w:tcW w:w="906" w:type="pct"/>
            <w:vAlign w:val="center"/>
          </w:tcPr>
          <w:p w14:paraId="45843C44" w14:textId="77777777" w:rsidR="00725236" w:rsidRPr="00474C16" w:rsidRDefault="00725236" w:rsidP="00725236">
            <w:pPr>
              <w:jc w:val="center"/>
              <w:rPr>
                <w:rFonts w:cstheme="minorHAnsi"/>
              </w:rPr>
            </w:pPr>
            <w:r w:rsidRPr="00474C16">
              <w:rPr>
                <w:rFonts w:cstheme="minorHAnsi"/>
              </w:rPr>
              <w:t>Artisanal fisheries</w:t>
            </w:r>
          </w:p>
        </w:tc>
        <w:tc>
          <w:tcPr>
            <w:tcW w:w="422" w:type="pct"/>
            <w:tcBorders>
              <w:top w:val="nil"/>
              <w:left w:val="nil"/>
              <w:bottom w:val="single" w:sz="4" w:space="0" w:color="auto"/>
              <w:right w:val="single" w:sz="4" w:space="0" w:color="auto"/>
            </w:tcBorders>
            <w:shd w:val="clear" w:color="000000" w:fill="FFFFFF"/>
            <w:vAlign w:val="center"/>
          </w:tcPr>
          <w:p w14:paraId="2A146AA2" w14:textId="24DC0628"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713</w:t>
            </w:r>
          </w:p>
        </w:tc>
        <w:tc>
          <w:tcPr>
            <w:tcW w:w="422" w:type="pct"/>
            <w:tcBorders>
              <w:top w:val="nil"/>
              <w:left w:val="nil"/>
              <w:bottom w:val="single" w:sz="4" w:space="0" w:color="auto"/>
            </w:tcBorders>
            <w:shd w:val="clear" w:color="000000" w:fill="FFFFFF"/>
            <w:vAlign w:val="center"/>
          </w:tcPr>
          <w:p w14:paraId="6C4B9BF2" w14:textId="1504C0C9"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141</w:t>
            </w:r>
          </w:p>
        </w:tc>
        <w:tc>
          <w:tcPr>
            <w:tcW w:w="422" w:type="pct"/>
            <w:vAlign w:val="center"/>
          </w:tcPr>
          <w:p w14:paraId="2BAA7D9D" w14:textId="7264A167"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887</w:t>
            </w:r>
          </w:p>
        </w:tc>
        <w:tc>
          <w:tcPr>
            <w:tcW w:w="422" w:type="pct"/>
            <w:vAlign w:val="center"/>
          </w:tcPr>
          <w:p w14:paraId="46A1BCB0" w14:textId="1990EA13"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114</w:t>
            </w:r>
          </w:p>
        </w:tc>
        <w:tc>
          <w:tcPr>
            <w:tcW w:w="416" w:type="pct"/>
            <w:shd w:val="clear" w:color="auto" w:fill="auto"/>
          </w:tcPr>
          <w:p w14:paraId="2CA28AA9" w14:textId="4FBC4F69" w:rsidR="00725236" w:rsidRPr="00474C16" w:rsidRDefault="00725236" w:rsidP="00725236">
            <w:pPr>
              <w:jc w:val="right"/>
              <w:rPr>
                <w:rFonts w:eastAsia="Yu Gothic" w:cstheme="minorHAnsi"/>
                <w:color w:val="000000"/>
              </w:rPr>
            </w:pPr>
            <w:ins w:id="115" w:author="SungKwon Soh" w:date="2024-07-04T12:00:00Z" w16du:dateUtc="2024-07-04T01:00:00Z">
              <w:r w:rsidRPr="009E37D8">
                <w:t>1,043</w:t>
              </w:r>
            </w:ins>
          </w:p>
        </w:tc>
        <w:tc>
          <w:tcPr>
            <w:tcW w:w="417" w:type="pct"/>
            <w:shd w:val="clear" w:color="auto" w:fill="auto"/>
          </w:tcPr>
          <w:p w14:paraId="7FE1E88D" w14:textId="47E21A8F" w:rsidR="00725236" w:rsidRPr="00474C16" w:rsidRDefault="00725236" w:rsidP="00725236">
            <w:pPr>
              <w:jc w:val="right"/>
              <w:rPr>
                <w:rFonts w:eastAsia="Yu Gothic" w:cstheme="minorHAnsi"/>
                <w:color w:val="000000"/>
              </w:rPr>
            </w:pPr>
            <w:ins w:id="116" w:author="SungKwon Soh" w:date="2024-07-04T12:00:00Z" w16du:dateUtc="2024-07-04T01:00:00Z">
              <w:r w:rsidRPr="009E37D8">
                <w:t>205</w:t>
              </w:r>
            </w:ins>
          </w:p>
        </w:tc>
      </w:tr>
      <w:tr w:rsidR="00725236" w:rsidRPr="00474C16" w14:paraId="4E7EA242" w14:textId="18A37617" w:rsidTr="0069183D">
        <w:tc>
          <w:tcPr>
            <w:tcW w:w="1573" w:type="pct"/>
            <w:vMerge/>
          </w:tcPr>
          <w:p w14:paraId="6A9DA0FD" w14:textId="77777777" w:rsidR="00725236" w:rsidRPr="00474C16" w:rsidRDefault="00725236" w:rsidP="00725236">
            <w:pPr>
              <w:jc w:val="center"/>
              <w:rPr>
                <w:rFonts w:cstheme="minorHAnsi"/>
              </w:rPr>
            </w:pPr>
          </w:p>
        </w:tc>
        <w:tc>
          <w:tcPr>
            <w:tcW w:w="906" w:type="pct"/>
            <w:vAlign w:val="center"/>
          </w:tcPr>
          <w:p w14:paraId="3C36094A" w14:textId="77777777" w:rsidR="00725236" w:rsidRPr="00474C16" w:rsidRDefault="00725236" w:rsidP="00725236">
            <w:pPr>
              <w:jc w:val="center"/>
              <w:rPr>
                <w:rFonts w:cstheme="minorHAnsi"/>
              </w:rPr>
            </w:pPr>
            <w:r w:rsidRPr="00474C16">
              <w:rPr>
                <w:rFonts w:cstheme="minorHAnsi"/>
              </w:rPr>
              <w:t>Set Net</w:t>
            </w:r>
          </w:p>
        </w:tc>
        <w:tc>
          <w:tcPr>
            <w:tcW w:w="422" w:type="pct"/>
            <w:tcBorders>
              <w:top w:val="nil"/>
              <w:left w:val="nil"/>
              <w:bottom w:val="single" w:sz="4" w:space="0" w:color="auto"/>
              <w:right w:val="single" w:sz="4" w:space="0" w:color="auto"/>
            </w:tcBorders>
            <w:shd w:val="clear" w:color="000000" w:fill="FFFFFF"/>
            <w:vAlign w:val="center"/>
          </w:tcPr>
          <w:p w14:paraId="49928B89" w14:textId="6799884D"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1,312</w:t>
            </w:r>
          </w:p>
        </w:tc>
        <w:tc>
          <w:tcPr>
            <w:tcW w:w="422" w:type="pct"/>
            <w:tcBorders>
              <w:top w:val="nil"/>
              <w:left w:val="nil"/>
              <w:bottom w:val="single" w:sz="4" w:space="0" w:color="auto"/>
            </w:tcBorders>
            <w:shd w:val="clear" w:color="000000" w:fill="FFFFFF"/>
            <w:vAlign w:val="center"/>
          </w:tcPr>
          <w:p w14:paraId="15FFD61F" w14:textId="3C292B2A"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554</w:t>
            </w:r>
          </w:p>
        </w:tc>
        <w:tc>
          <w:tcPr>
            <w:tcW w:w="422" w:type="pct"/>
            <w:vAlign w:val="center"/>
          </w:tcPr>
          <w:p w14:paraId="12C62474" w14:textId="1269BCC2"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1,401</w:t>
            </w:r>
          </w:p>
        </w:tc>
        <w:tc>
          <w:tcPr>
            <w:tcW w:w="422" w:type="pct"/>
            <w:vAlign w:val="center"/>
          </w:tcPr>
          <w:p w14:paraId="56712AAA" w14:textId="7D7B116D"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553</w:t>
            </w:r>
          </w:p>
        </w:tc>
        <w:tc>
          <w:tcPr>
            <w:tcW w:w="416" w:type="pct"/>
            <w:shd w:val="clear" w:color="auto" w:fill="auto"/>
          </w:tcPr>
          <w:p w14:paraId="0ACA9812" w14:textId="52067EDD" w:rsidR="00725236" w:rsidRPr="00474C16" w:rsidRDefault="00725236" w:rsidP="00725236">
            <w:pPr>
              <w:jc w:val="right"/>
              <w:rPr>
                <w:rFonts w:eastAsia="Yu Gothic" w:cstheme="minorHAnsi"/>
                <w:color w:val="000000"/>
              </w:rPr>
            </w:pPr>
            <w:ins w:id="117" w:author="SungKwon Soh" w:date="2024-07-04T12:00:00Z" w16du:dateUtc="2024-07-04T01:00:00Z">
              <w:r w:rsidRPr="009E37D8">
                <w:t>1,156</w:t>
              </w:r>
            </w:ins>
          </w:p>
        </w:tc>
        <w:tc>
          <w:tcPr>
            <w:tcW w:w="417" w:type="pct"/>
            <w:shd w:val="clear" w:color="auto" w:fill="auto"/>
          </w:tcPr>
          <w:p w14:paraId="51F6166A" w14:textId="01E1A13B" w:rsidR="00725236" w:rsidRPr="00474C16" w:rsidRDefault="00725236" w:rsidP="00725236">
            <w:pPr>
              <w:jc w:val="right"/>
              <w:rPr>
                <w:rFonts w:eastAsia="Yu Gothic" w:cstheme="minorHAnsi"/>
                <w:color w:val="000000"/>
              </w:rPr>
            </w:pPr>
            <w:ins w:id="118" w:author="SungKwon Soh" w:date="2024-07-04T12:00:00Z" w16du:dateUtc="2024-07-04T01:00:00Z">
              <w:r w:rsidRPr="009E37D8">
                <w:t>481</w:t>
              </w:r>
            </w:ins>
          </w:p>
        </w:tc>
      </w:tr>
      <w:tr w:rsidR="00725236" w:rsidRPr="00474C16" w14:paraId="2956097F" w14:textId="68C6B3FA" w:rsidTr="0069183D">
        <w:tc>
          <w:tcPr>
            <w:tcW w:w="1573" w:type="pct"/>
            <w:vMerge/>
          </w:tcPr>
          <w:p w14:paraId="6B23AA65" w14:textId="77777777" w:rsidR="00725236" w:rsidRPr="00474C16" w:rsidRDefault="00725236" w:rsidP="00725236">
            <w:pPr>
              <w:jc w:val="center"/>
              <w:rPr>
                <w:rFonts w:eastAsia="MS Mincho" w:cstheme="minorHAnsi"/>
                <w:lang w:eastAsia="ja-JP"/>
              </w:rPr>
            </w:pPr>
          </w:p>
        </w:tc>
        <w:tc>
          <w:tcPr>
            <w:tcW w:w="906" w:type="pct"/>
            <w:vAlign w:val="center"/>
          </w:tcPr>
          <w:p w14:paraId="524CDE86" w14:textId="77777777" w:rsidR="00725236" w:rsidRPr="00474C16" w:rsidRDefault="00725236" w:rsidP="00725236">
            <w:pPr>
              <w:jc w:val="center"/>
              <w:rPr>
                <w:rFonts w:eastAsia="MS Mincho" w:cstheme="minorHAnsi"/>
                <w:lang w:eastAsia="ja-JP"/>
              </w:rPr>
            </w:pPr>
            <w:r w:rsidRPr="00474C16">
              <w:rPr>
                <w:rFonts w:eastAsia="MS Mincho" w:cstheme="minorHAnsi"/>
                <w:lang w:eastAsia="ja-JP"/>
              </w:rPr>
              <w:t>Others</w:t>
            </w:r>
          </w:p>
        </w:tc>
        <w:tc>
          <w:tcPr>
            <w:tcW w:w="422" w:type="pct"/>
            <w:tcBorders>
              <w:top w:val="nil"/>
              <w:left w:val="nil"/>
              <w:bottom w:val="single" w:sz="4" w:space="0" w:color="auto"/>
              <w:right w:val="single" w:sz="4" w:space="0" w:color="auto"/>
            </w:tcBorders>
            <w:shd w:val="clear" w:color="000000" w:fill="FFFFFF"/>
            <w:vAlign w:val="center"/>
          </w:tcPr>
          <w:p w14:paraId="7E56B508" w14:textId="24C58C3D"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174</w:t>
            </w:r>
          </w:p>
        </w:tc>
        <w:tc>
          <w:tcPr>
            <w:tcW w:w="422" w:type="pct"/>
            <w:tcBorders>
              <w:top w:val="nil"/>
              <w:left w:val="nil"/>
              <w:bottom w:val="single" w:sz="4" w:space="0" w:color="auto"/>
            </w:tcBorders>
            <w:shd w:val="clear" w:color="000000" w:fill="FFFFFF"/>
            <w:vAlign w:val="center"/>
          </w:tcPr>
          <w:p w14:paraId="5F6BFD79" w14:textId="468CDB4A" w:rsidR="00725236" w:rsidRPr="00474C16" w:rsidRDefault="00725236" w:rsidP="00725236">
            <w:pPr>
              <w:jc w:val="right"/>
              <w:rPr>
                <w:rFonts w:eastAsia="MS Mincho" w:cstheme="minorHAnsi"/>
                <w:color w:val="000000" w:themeColor="text1"/>
                <w:lang w:eastAsia="ja-JP"/>
              </w:rPr>
            </w:pPr>
            <w:r w:rsidRPr="00474C16">
              <w:rPr>
                <w:rFonts w:eastAsia="Yu Gothic" w:cstheme="minorHAnsi"/>
                <w:color w:val="000000"/>
              </w:rPr>
              <w:t>172</w:t>
            </w:r>
          </w:p>
        </w:tc>
        <w:tc>
          <w:tcPr>
            <w:tcW w:w="422" w:type="pct"/>
            <w:vAlign w:val="center"/>
          </w:tcPr>
          <w:p w14:paraId="4CE7F7AD" w14:textId="0819A9A6"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233</w:t>
            </w:r>
          </w:p>
        </w:tc>
        <w:tc>
          <w:tcPr>
            <w:tcW w:w="422" w:type="pct"/>
            <w:vAlign w:val="center"/>
          </w:tcPr>
          <w:p w14:paraId="7A159730" w14:textId="5B8DEFA3" w:rsidR="00725236" w:rsidRPr="00474C16" w:rsidRDefault="00725236" w:rsidP="00725236">
            <w:pPr>
              <w:jc w:val="right"/>
              <w:rPr>
                <w:rFonts w:eastAsia="Yu Gothic" w:cstheme="minorHAnsi"/>
                <w:color w:val="000000"/>
              </w:rPr>
            </w:pPr>
            <w:r w:rsidRPr="00474C16">
              <w:rPr>
                <w:rFonts w:eastAsia="Yu Gothic" w:cstheme="minorHAnsi"/>
                <w:color w:val="000000"/>
                <w:lang w:eastAsia="ja-JP"/>
              </w:rPr>
              <w:t>329</w:t>
            </w:r>
          </w:p>
        </w:tc>
        <w:tc>
          <w:tcPr>
            <w:tcW w:w="416" w:type="pct"/>
            <w:shd w:val="clear" w:color="auto" w:fill="auto"/>
          </w:tcPr>
          <w:p w14:paraId="1C4EBDD8" w14:textId="530FF579" w:rsidR="00725236" w:rsidRPr="00474C16" w:rsidRDefault="00725236" w:rsidP="00725236">
            <w:pPr>
              <w:jc w:val="right"/>
              <w:rPr>
                <w:rFonts w:eastAsia="Yu Gothic" w:cstheme="minorHAnsi"/>
                <w:color w:val="000000"/>
              </w:rPr>
            </w:pPr>
            <w:ins w:id="119" w:author="SungKwon Soh" w:date="2024-07-04T12:00:00Z" w16du:dateUtc="2024-07-04T01:00:00Z">
              <w:r w:rsidRPr="009E37D8">
                <w:t>268</w:t>
              </w:r>
            </w:ins>
          </w:p>
        </w:tc>
        <w:tc>
          <w:tcPr>
            <w:tcW w:w="417" w:type="pct"/>
            <w:shd w:val="clear" w:color="auto" w:fill="auto"/>
          </w:tcPr>
          <w:p w14:paraId="29F36500" w14:textId="57BB1F6E" w:rsidR="00725236" w:rsidRPr="00474C16" w:rsidRDefault="00725236" w:rsidP="00725236">
            <w:pPr>
              <w:jc w:val="right"/>
              <w:rPr>
                <w:rFonts w:eastAsia="Yu Gothic" w:cstheme="minorHAnsi"/>
                <w:color w:val="000000"/>
              </w:rPr>
            </w:pPr>
            <w:ins w:id="120" w:author="SungKwon Soh" w:date="2024-07-04T12:00:00Z" w16du:dateUtc="2024-07-04T01:00:00Z">
              <w:r w:rsidRPr="009E37D8">
                <w:t>321</w:t>
              </w:r>
            </w:ins>
          </w:p>
        </w:tc>
      </w:tr>
      <w:tr w:rsidR="00725236" w:rsidRPr="00474C16" w14:paraId="7AB3AF90" w14:textId="77777777" w:rsidTr="00421049">
        <w:tc>
          <w:tcPr>
            <w:tcW w:w="2479" w:type="pct"/>
            <w:gridSpan w:val="2"/>
            <w:vAlign w:val="center"/>
          </w:tcPr>
          <w:p w14:paraId="326C6C30" w14:textId="1F77ED14" w:rsidR="00725236" w:rsidRPr="00474C16" w:rsidRDefault="00725236" w:rsidP="00725236">
            <w:pPr>
              <w:rPr>
                <w:rFonts w:cstheme="minorHAnsi"/>
                <w:b/>
                <w:bCs/>
                <w:i/>
                <w:iCs/>
                <w:u w:val="single"/>
              </w:rPr>
            </w:pPr>
            <w:r w:rsidRPr="00474C16">
              <w:rPr>
                <w:rFonts w:cstheme="minorHAnsi"/>
              </w:rPr>
              <w:t>Recreational fishery</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047F47E1" w14:textId="3A095F31" w:rsidR="00725236" w:rsidRPr="00CC4E00" w:rsidRDefault="00A54BFB" w:rsidP="00725236">
            <w:pPr>
              <w:jc w:val="right"/>
              <w:rPr>
                <w:rFonts w:cstheme="minorHAnsi"/>
                <w:b/>
                <w:bCs/>
                <w:i/>
                <w:iCs/>
                <w:color w:val="000000"/>
                <w:u w:val="single"/>
                <w:lang w:eastAsia="ko-KR"/>
              </w:rPr>
            </w:pPr>
            <w:ins w:id="121" w:author="SungKwon Soh" w:date="2024-07-04T18:39:00Z" w16du:dateUtc="2024-07-04T07:39:00Z">
              <w:r>
                <w:rPr>
                  <w:rFonts w:cstheme="minorHAnsi" w:hint="eastAsia"/>
                  <w:b/>
                  <w:bCs/>
                  <w:i/>
                  <w:iCs/>
                  <w:color w:val="000000"/>
                  <w:u w:val="single"/>
                  <w:lang w:eastAsia="ko-KR"/>
                </w:rPr>
                <w:t>0</w:t>
              </w:r>
            </w:ins>
          </w:p>
        </w:tc>
        <w:tc>
          <w:tcPr>
            <w:tcW w:w="422" w:type="pct"/>
            <w:tcBorders>
              <w:top w:val="single" w:sz="4" w:space="0" w:color="auto"/>
              <w:left w:val="nil"/>
              <w:bottom w:val="single" w:sz="4" w:space="0" w:color="auto"/>
            </w:tcBorders>
            <w:shd w:val="clear" w:color="000000" w:fill="FFFFFF"/>
            <w:vAlign w:val="center"/>
          </w:tcPr>
          <w:p w14:paraId="6291EFAB" w14:textId="77777777" w:rsidR="00A54BFB" w:rsidRDefault="00A54BFB" w:rsidP="00725236">
            <w:pPr>
              <w:jc w:val="right"/>
              <w:rPr>
                <w:ins w:id="122" w:author="SungKwon Soh" w:date="2024-07-04T18:41:00Z" w16du:dateUtc="2024-07-04T07:41:00Z"/>
                <w:rFonts w:cstheme="minorHAnsi"/>
                <w:color w:val="000000"/>
                <w:lang w:eastAsia="ko-KR"/>
              </w:rPr>
            </w:pPr>
            <w:ins w:id="123" w:author="SungKwon Soh" w:date="2024-07-04T18:39:00Z" w16du:dateUtc="2024-07-04T07:39:00Z">
              <w:r>
                <w:rPr>
                  <w:rFonts w:cstheme="minorHAnsi" w:hint="eastAsia"/>
                  <w:color w:val="000000"/>
                  <w:lang w:eastAsia="ko-KR"/>
                </w:rPr>
                <w:t>20</w:t>
              </w:r>
            </w:ins>
          </w:p>
          <w:p w14:paraId="21F53F6F" w14:textId="07AF13A9" w:rsidR="00725236" w:rsidRPr="00474C16" w:rsidRDefault="00725236" w:rsidP="00725236">
            <w:pPr>
              <w:jc w:val="right"/>
              <w:rPr>
                <w:rFonts w:eastAsia="Yu Gothic" w:cstheme="minorHAnsi"/>
                <w:b/>
                <w:bCs/>
                <w:i/>
                <w:iCs/>
                <w:color w:val="000000"/>
                <w:u w:val="single"/>
              </w:rPr>
            </w:pPr>
            <w:del w:id="124" w:author="SungKwon Soh" w:date="2024-07-04T18:39:00Z" w16du:dateUtc="2024-07-04T07:39:00Z">
              <w:r w:rsidRPr="00474C16" w:rsidDel="00A54BFB">
                <w:rPr>
                  <w:rFonts w:eastAsia="Yu Gothic" w:cstheme="minorHAnsi"/>
                  <w:color w:val="000000"/>
                  <w:lang w:eastAsia="ja-JP"/>
                </w:rPr>
                <w:delText>0</w:delText>
              </w:r>
            </w:del>
          </w:p>
        </w:tc>
        <w:tc>
          <w:tcPr>
            <w:tcW w:w="422" w:type="pct"/>
            <w:vAlign w:val="center"/>
          </w:tcPr>
          <w:p w14:paraId="780B2289" w14:textId="77777777" w:rsidR="00A54BFB" w:rsidRDefault="00A54BFB" w:rsidP="00725236">
            <w:pPr>
              <w:jc w:val="right"/>
              <w:rPr>
                <w:ins w:id="125" w:author="SungKwon Soh" w:date="2024-07-04T18:41:00Z" w16du:dateUtc="2024-07-04T07:41:00Z"/>
                <w:rFonts w:cstheme="minorHAnsi"/>
                <w:color w:val="000000"/>
                <w:lang w:eastAsia="ko-KR"/>
              </w:rPr>
            </w:pPr>
            <w:ins w:id="126" w:author="SungKwon Soh" w:date="2024-07-04T18:40:00Z" w16du:dateUtc="2024-07-04T07:40:00Z">
              <w:r>
                <w:rPr>
                  <w:rFonts w:cstheme="minorHAnsi" w:hint="eastAsia"/>
                  <w:color w:val="000000"/>
                  <w:lang w:eastAsia="ko-KR"/>
                </w:rPr>
                <w:t>0</w:t>
              </w:r>
            </w:ins>
          </w:p>
          <w:p w14:paraId="588F3DBE" w14:textId="1724C0F5" w:rsidR="00725236" w:rsidRPr="00474C16" w:rsidRDefault="00725236" w:rsidP="00725236">
            <w:pPr>
              <w:jc w:val="right"/>
              <w:rPr>
                <w:rFonts w:eastAsia="Yu Gothic" w:cstheme="minorHAnsi"/>
                <w:b/>
                <w:bCs/>
                <w:i/>
                <w:iCs/>
                <w:color w:val="000000"/>
                <w:u w:val="single"/>
              </w:rPr>
            </w:pPr>
            <w:del w:id="127" w:author="SungKwon Soh" w:date="2024-07-04T18:40:00Z" w16du:dateUtc="2024-07-04T07:40:00Z">
              <w:r w:rsidRPr="00474C16" w:rsidDel="00A54BFB">
                <w:rPr>
                  <w:rFonts w:eastAsia="Yu Gothic" w:cstheme="minorHAnsi"/>
                  <w:color w:val="000000"/>
                  <w:lang w:eastAsia="ja-JP"/>
                </w:rPr>
                <w:delText>20</w:delText>
              </w:r>
            </w:del>
          </w:p>
        </w:tc>
        <w:tc>
          <w:tcPr>
            <w:tcW w:w="422" w:type="pct"/>
            <w:vAlign w:val="center"/>
          </w:tcPr>
          <w:p w14:paraId="6FC9D49C" w14:textId="77777777" w:rsidR="00A54BFB" w:rsidRDefault="00A54BFB" w:rsidP="00725236">
            <w:pPr>
              <w:jc w:val="right"/>
              <w:rPr>
                <w:ins w:id="128" w:author="SungKwon Soh" w:date="2024-07-04T18:41:00Z" w16du:dateUtc="2024-07-04T07:41:00Z"/>
                <w:rFonts w:cstheme="minorHAnsi"/>
                <w:color w:val="000000"/>
                <w:lang w:eastAsia="ko-KR"/>
              </w:rPr>
            </w:pPr>
            <w:ins w:id="129" w:author="SungKwon Soh" w:date="2024-07-04T18:40:00Z" w16du:dateUtc="2024-07-04T07:40:00Z">
              <w:r>
                <w:rPr>
                  <w:rFonts w:cstheme="minorHAnsi" w:hint="eastAsia"/>
                  <w:color w:val="000000"/>
                  <w:lang w:eastAsia="ko-KR"/>
                </w:rPr>
                <w:t>28</w:t>
              </w:r>
            </w:ins>
          </w:p>
          <w:p w14:paraId="0A40999D" w14:textId="641E0C46" w:rsidR="00725236" w:rsidRPr="00474C16" w:rsidRDefault="00725236" w:rsidP="00725236">
            <w:pPr>
              <w:jc w:val="right"/>
              <w:rPr>
                <w:rFonts w:eastAsia="Yu Gothic" w:cstheme="minorHAnsi"/>
                <w:b/>
                <w:bCs/>
                <w:i/>
                <w:iCs/>
                <w:color w:val="000000"/>
                <w:u w:val="single"/>
              </w:rPr>
            </w:pPr>
            <w:del w:id="130" w:author="SungKwon Soh" w:date="2024-07-04T18:40:00Z" w16du:dateUtc="2024-07-04T07:40:00Z">
              <w:r w:rsidRPr="00474C16" w:rsidDel="00A54BFB">
                <w:rPr>
                  <w:rFonts w:eastAsia="Yu Gothic" w:cstheme="minorHAnsi"/>
                  <w:color w:val="000000"/>
                  <w:lang w:eastAsia="ja-JP"/>
                </w:rPr>
                <w:delText>0</w:delText>
              </w:r>
            </w:del>
          </w:p>
        </w:tc>
        <w:tc>
          <w:tcPr>
            <w:tcW w:w="416" w:type="pct"/>
            <w:shd w:val="clear" w:color="auto" w:fill="auto"/>
            <w:vAlign w:val="center"/>
          </w:tcPr>
          <w:p w14:paraId="6B51CB9D" w14:textId="3CBF0962" w:rsidR="00725236" w:rsidRPr="0069183D" w:rsidRDefault="00725236" w:rsidP="00725236">
            <w:pPr>
              <w:jc w:val="right"/>
              <w:rPr>
                <w:rFonts w:eastAsia="Yu Gothic" w:cstheme="minorHAnsi"/>
                <w:color w:val="000000"/>
              </w:rPr>
            </w:pPr>
            <w:ins w:id="131" w:author="SungKwon Soh" w:date="2024-07-04T12:00:00Z" w16du:dateUtc="2024-07-04T01:00:00Z">
              <w:r w:rsidRPr="0069183D">
                <w:rPr>
                  <w:rFonts w:eastAsia="Yu Gothic" w:cstheme="minorHAnsi"/>
                  <w:color w:val="000000"/>
                </w:rPr>
                <w:t>0</w:t>
              </w:r>
            </w:ins>
          </w:p>
        </w:tc>
        <w:tc>
          <w:tcPr>
            <w:tcW w:w="417" w:type="pct"/>
            <w:shd w:val="clear" w:color="auto" w:fill="auto"/>
            <w:vAlign w:val="center"/>
          </w:tcPr>
          <w:p w14:paraId="3BFD2CFD" w14:textId="0ADCC259" w:rsidR="00725236" w:rsidRPr="0069183D" w:rsidRDefault="00725236" w:rsidP="00725236">
            <w:pPr>
              <w:jc w:val="right"/>
              <w:rPr>
                <w:rFonts w:eastAsia="Yu Gothic" w:cstheme="minorHAnsi"/>
                <w:color w:val="000000"/>
              </w:rPr>
            </w:pPr>
            <w:ins w:id="132" w:author="SungKwon Soh" w:date="2024-07-04T12:00:00Z" w16du:dateUtc="2024-07-04T01:00:00Z">
              <w:r w:rsidRPr="0069183D">
                <w:rPr>
                  <w:rFonts w:eastAsia="Yu Gothic" w:cstheme="minorHAnsi"/>
                  <w:color w:val="000000"/>
                </w:rPr>
                <w:t>46</w:t>
              </w:r>
            </w:ins>
          </w:p>
        </w:tc>
      </w:tr>
      <w:tr w:rsidR="00725236" w:rsidRPr="00474C16" w14:paraId="3A895040" w14:textId="7976690B" w:rsidTr="0069183D">
        <w:tc>
          <w:tcPr>
            <w:tcW w:w="2479" w:type="pct"/>
            <w:gridSpan w:val="2"/>
            <w:vAlign w:val="center"/>
          </w:tcPr>
          <w:p w14:paraId="64B706C1" w14:textId="77777777" w:rsidR="00725236" w:rsidRPr="00474C16" w:rsidRDefault="00725236" w:rsidP="00725236">
            <w:pPr>
              <w:jc w:val="center"/>
              <w:rPr>
                <w:rFonts w:cstheme="minorHAnsi"/>
                <w:b/>
                <w:bCs/>
                <w:i/>
                <w:iCs/>
                <w:u w:val="single"/>
              </w:rPr>
            </w:pPr>
            <w:r w:rsidRPr="00474C16">
              <w:rPr>
                <w:rFonts w:cstheme="minorHAnsi"/>
                <w:b/>
                <w:bCs/>
                <w:i/>
                <w:iCs/>
                <w:u w:val="single"/>
              </w:rPr>
              <w:t>Total</w:t>
            </w:r>
          </w:p>
        </w:tc>
        <w:tc>
          <w:tcPr>
            <w:tcW w:w="422" w:type="pct"/>
            <w:tcBorders>
              <w:top w:val="single" w:sz="4" w:space="0" w:color="auto"/>
              <w:left w:val="nil"/>
              <w:bottom w:val="single" w:sz="4" w:space="0" w:color="auto"/>
              <w:right w:val="single" w:sz="4" w:space="0" w:color="auto"/>
            </w:tcBorders>
            <w:shd w:val="clear" w:color="000000" w:fill="FFFFFF"/>
          </w:tcPr>
          <w:p w14:paraId="14A9110F" w14:textId="175B97BB" w:rsidR="00725236" w:rsidRPr="00474C16" w:rsidRDefault="00725236" w:rsidP="00725236">
            <w:pPr>
              <w:jc w:val="right"/>
              <w:rPr>
                <w:rFonts w:eastAsia="MS Mincho" w:cstheme="minorHAnsi"/>
                <w:b/>
                <w:bCs/>
                <w:i/>
                <w:iCs/>
                <w:color w:val="000000" w:themeColor="text1"/>
                <w:u w:val="single"/>
                <w:lang w:eastAsia="ja-JP"/>
              </w:rPr>
            </w:pPr>
            <w:r w:rsidRPr="006D2025">
              <w:rPr>
                <w:b/>
                <w:bCs/>
                <w:i/>
                <w:iCs/>
                <w:sz w:val="20"/>
                <w:szCs w:val="20"/>
                <w:u w:val="single"/>
              </w:rPr>
              <w:t>3,354</w:t>
            </w:r>
          </w:p>
        </w:tc>
        <w:tc>
          <w:tcPr>
            <w:tcW w:w="422" w:type="pct"/>
            <w:tcBorders>
              <w:top w:val="single" w:sz="4" w:space="0" w:color="auto"/>
              <w:left w:val="nil"/>
              <w:bottom w:val="single" w:sz="4" w:space="0" w:color="auto"/>
            </w:tcBorders>
            <w:shd w:val="clear" w:color="000000" w:fill="FFFFFF"/>
          </w:tcPr>
          <w:p w14:paraId="6003C235" w14:textId="391D5F66" w:rsidR="00725236" w:rsidRPr="00474C16" w:rsidRDefault="00725236" w:rsidP="00725236">
            <w:pPr>
              <w:jc w:val="right"/>
              <w:rPr>
                <w:rFonts w:eastAsia="MS Mincho" w:cstheme="minorHAnsi"/>
                <w:b/>
                <w:bCs/>
                <w:i/>
                <w:iCs/>
                <w:color w:val="000000" w:themeColor="text1"/>
                <w:u w:val="single"/>
                <w:lang w:eastAsia="ja-JP"/>
              </w:rPr>
            </w:pPr>
            <w:r w:rsidRPr="006D2025">
              <w:rPr>
                <w:b/>
                <w:bCs/>
                <w:i/>
                <w:iCs/>
                <w:sz w:val="20"/>
                <w:szCs w:val="20"/>
                <w:u w:val="single"/>
              </w:rPr>
              <w:t>5,605</w:t>
            </w:r>
          </w:p>
        </w:tc>
        <w:tc>
          <w:tcPr>
            <w:tcW w:w="422" w:type="pct"/>
          </w:tcPr>
          <w:p w14:paraId="0B3E64F1" w14:textId="074D4EE5" w:rsidR="00725236" w:rsidRPr="00474C16" w:rsidRDefault="00725236" w:rsidP="00725236">
            <w:pPr>
              <w:jc w:val="right"/>
              <w:rPr>
                <w:rFonts w:eastAsia="Yu Gothic" w:cstheme="minorHAnsi"/>
                <w:b/>
                <w:bCs/>
                <w:i/>
                <w:iCs/>
                <w:color w:val="000000"/>
                <w:u w:val="single"/>
              </w:rPr>
            </w:pPr>
            <w:r w:rsidRPr="006D2025">
              <w:rPr>
                <w:b/>
                <w:bCs/>
                <w:i/>
                <w:iCs/>
                <w:sz w:val="20"/>
                <w:szCs w:val="20"/>
                <w:u w:val="single"/>
              </w:rPr>
              <w:t>3,629</w:t>
            </w:r>
          </w:p>
        </w:tc>
        <w:tc>
          <w:tcPr>
            <w:tcW w:w="422" w:type="pct"/>
          </w:tcPr>
          <w:p w14:paraId="73B3246D" w14:textId="78A1E6B1" w:rsidR="00725236" w:rsidRPr="00474C16" w:rsidRDefault="00725236" w:rsidP="00725236">
            <w:pPr>
              <w:jc w:val="right"/>
              <w:rPr>
                <w:rFonts w:eastAsia="Yu Gothic" w:cstheme="minorHAnsi"/>
                <w:b/>
                <w:bCs/>
                <w:i/>
                <w:iCs/>
                <w:color w:val="000000"/>
                <w:u w:val="single"/>
              </w:rPr>
            </w:pPr>
            <w:r w:rsidRPr="006D2025">
              <w:rPr>
                <w:b/>
                <w:bCs/>
                <w:i/>
                <w:iCs/>
                <w:sz w:val="20"/>
                <w:szCs w:val="20"/>
                <w:u w:val="single"/>
              </w:rPr>
              <w:t>6,257</w:t>
            </w:r>
          </w:p>
        </w:tc>
        <w:tc>
          <w:tcPr>
            <w:tcW w:w="416" w:type="pct"/>
            <w:shd w:val="clear" w:color="auto" w:fill="auto"/>
          </w:tcPr>
          <w:p w14:paraId="21EBCEC2" w14:textId="7628C605" w:rsidR="00725236" w:rsidRPr="00474C16" w:rsidRDefault="00725236" w:rsidP="00725236">
            <w:pPr>
              <w:jc w:val="right"/>
              <w:rPr>
                <w:rFonts w:eastAsia="Yu Gothic" w:cstheme="minorHAnsi"/>
                <w:b/>
                <w:bCs/>
                <w:i/>
                <w:iCs/>
                <w:color w:val="000000"/>
                <w:u w:val="single"/>
              </w:rPr>
            </w:pPr>
            <w:ins w:id="133" w:author="SungKwon Soh" w:date="2024-07-04T12:01:00Z" w16du:dateUtc="2024-07-04T01:01:00Z">
              <w:r w:rsidRPr="006D2025">
                <w:rPr>
                  <w:b/>
                  <w:bCs/>
                  <w:i/>
                  <w:iCs/>
                  <w:sz w:val="20"/>
                  <w:szCs w:val="20"/>
                  <w:u w:val="single"/>
                </w:rPr>
                <w:t>3,317</w:t>
              </w:r>
            </w:ins>
          </w:p>
        </w:tc>
        <w:tc>
          <w:tcPr>
            <w:tcW w:w="417" w:type="pct"/>
            <w:shd w:val="clear" w:color="auto" w:fill="auto"/>
          </w:tcPr>
          <w:p w14:paraId="4EA8C61A" w14:textId="1541B152" w:rsidR="00725236" w:rsidRPr="00474C16" w:rsidRDefault="00725236" w:rsidP="00725236">
            <w:pPr>
              <w:jc w:val="right"/>
              <w:rPr>
                <w:rFonts w:eastAsia="Yu Gothic" w:cstheme="minorHAnsi"/>
                <w:b/>
                <w:bCs/>
                <w:i/>
                <w:iCs/>
                <w:color w:val="000000"/>
                <w:u w:val="single"/>
              </w:rPr>
            </w:pPr>
            <w:ins w:id="134" w:author="SungKwon Soh" w:date="2024-07-04T12:01:00Z" w16du:dateUtc="2024-07-04T01:01:00Z">
              <w:r w:rsidRPr="006D2025">
                <w:rPr>
                  <w:b/>
                  <w:bCs/>
                  <w:i/>
                  <w:iCs/>
                  <w:sz w:val="20"/>
                  <w:szCs w:val="20"/>
                  <w:u w:val="single"/>
                </w:rPr>
                <w:t>6,296</w:t>
              </w:r>
            </w:ins>
          </w:p>
        </w:tc>
      </w:tr>
      <w:tr w:rsidR="00725236" w:rsidRPr="00474C16" w14:paraId="492073EE" w14:textId="3BC4BE12" w:rsidTr="00C73EF4">
        <w:tc>
          <w:tcPr>
            <w:tcW w:w="2479" w:type="pct"/>
            <w:gridSpan w:val="2"/>
            <w:vAlign w:val="center"/>
          </w:tcPr>
          <w:p w14:paraId="40D87B65" w14:textId="55EB5A7E" w:rsidR="00725236" w:rsidRPr="00474C16" w:rsidRDefault="00725236" w:rsidP="00725236">
            <w:pPr>
              <w:jc w:val="center"/>
              <w:rPr>
                <w:rFonts w:cstheme="minorHAnsi"/>
                <w:b/>
                <w:bCs/>
                <w:i/>
                <w:iCs/>
                <w:u w:val="single"/>
              </w:rPr>
            </w:pPr>
            <w:r w:rsidRPr="00474C16">
              <w:rPr>
                <w:rFonts w:cstheme="minorHAnsi"/>
                <w:b/>
                <w:bCs/>
                <w:i/>
                <w:iCs/>
                <w:u w:val="single"/>
              </w:rPr>
              <w:t>Catch limit</w:t>
            </w:r>
            <w:r w:rsidRPr="00474C16">
              <w:rPr>
                <w:rStyle w:val="FootnoteReference"/>
                <w:rFonts w:cstheme="minorHAnsi"/>
                <w:b/>
                <w:bCs/>
                <w:i/>
                <w:iCs/>
                <w:u w:val="single"/>
              </w:rPr>
              <w:footnoteReference w:id="5"/>
            </w:r>
          </w:p>
        </w:tc>
        <w:tc>
          <w:tcPr>
            <w:tcW w:w="422" w:type="pct"/>
            <w:tcBorders>
              <w:top w:val="single" w:sz="4" w:space="0" w:color="auto"/>
              <w:left w:val="nil"/>
              <w:bottom w:val="single" w:sz="4" w:space="0" w:color="auto"/>
              <w:right w:val="single" w:sz="4" w:space="0" w:color="auto"/>
            </w:tcBorders>
            <w:shd w:val="clear" w:color="000000" w:fill="FFFFFF"/>
          </w:tcPr>
          <w:p w14:paraId="6D618736" w14:textId="56E4856E" w:rsidR="00725236" w:rsidRPr="00474C16" w:rsidRDefault="00725236" w:rsidP="00725236">
            <w:pPr>
              <w:jc w:val="right"/>
              <w:rPr>
                <w:rFonts w:eastAsia="Yu Gothic" w:cstheme="minorHAnsi"/>
                <w:b/>
                <w:bCs/>
                <w:i/>
                <w:iCs/>
                <w:color w:val="000000"/>
                <w:u w:val="single"/>
              </w:rPr>
            </w:pPr>
            <w:r w:rsidRPr="006D2025">
              <w:rPr>
                <w:b/>
                <w:bCs/>
                <w:i/>
                <w:iCs/>
                <w:sz w:val="20"/>
                <w:szCs w:val="20"/>
                <w:u w:val="single"/>
              </w:rPr>
              <w:t>4,238</w:t>
            </w:r>
          </w:p>
        </w:tc>
        <w:tc>
          <w:tcPr>
            <w:tcW w:w="422" w:type="pct"/>
            <w:tcBorders>
              <w:top w:val="single" w:sz="4" w:space="0" w:color="auto"/>
              <w:left w:val="nil"/>
              <w:bottom w:val="single" w:sz="4" w:space="0" w:color="auto"/>
            </w:tcBorders>
            <w:shd w:val="clear" w:color="000000" w:fill="FFFFFF"/>
          </w:tcPr>
          <w:p w14:paraId="518D0320" w14:textId="7A6AD401" w:rsidR="00725236" w:rsidRPr="00474C16" w:rsidRDefault="00725236" w:rsidP="00725236">
            <w:pPr>
              <w:jc w:val="right"/>
              <w:rPr>
                <w:rFonts w:eastAsia="Yu Gothic" w:cstheme="minorHAnsi"/>
                <w:b/>
                <w:bCs/>
                <w:i/>
                <w:iCs/>
                <w:color w:val="000000"/>
                <w:u w:val="single"/>
              </w:rPr>
            </w:pPr>
            <w:r w:rsidRPr="006D2025">
              <w:rPr>
                <w:b/>
                <w:bCs/>
                <w:i/>
                <w:iCs/>
                <w:sz w:val="20"/>
                <w:szCs w:val="20"/>
                <w:u w:val="single"/>
              </w:rPr>
              <w:t>6,162</w:t>
            </w:r>
          </w:p>
        </w:tc>
        <w:tc>
          <w:tcPr>
            <w:tcW w:w="422" w:type="pct"/>
            <w:tcBorders>
              <w:bottom w:val="single" w:sz="4" w:space="0" w:color="auto"/>
            </w:tcBorders>
          </w:tcPr>
          <w:p w14:paraId="29BDBAAB" w14:textId="085CAC2C" w:rsidR="00725236" w:rsidRPr="00474C16" w:rsidRDefault="00725236" w:rsidP="00725236">
            <w:pPr>
              <w:jc w:val="right"/>
              <w:rPr>
                <w:rFonts w:eastAsia="Yu Gothic" w:cstheme="minorHAnsi"/>
                <w:b/>
                <w:bCs/>
                <w:i/>
                <w:iCs/>
                <w:color w:val="000000"/>
                <w:u w:val="single"/>
              </w:rPr>
            </w:pPr>
            <w:r w:rsidRPr="006D2025">
              <w:rPr>
                <w:b/>
                <w:bCs/>
                <w:i/>
                <w:iCs/>
                <w:sz w:val="20"/>
                <w:szCs w:val="20"/>
                <w:u w:val="single"/>
              </w:rPr>
              <w:t>4,258</w:t>
            </w:r>
          </w:p>
        </w:tc>
        <w:tc>
          <w:tcPr>
            <w:tcW w:w="422" w:type="pct"/>
            <w:tcBorders>
              <w:bottom w:val="single" w:sz="4" w:space="0" w:color="auto"/>
            </w:tcBorders>
          </w:tcPr>
          <w:p w14:paraId="6EAEF601" w14:textId="1D4F938F" w:rsidR="00725236" w:rsidRPr="00474C16" w:rsidRDefault="00725236" w:rsidP="00725236">
            <w:pPr>
              <w:jc w:val="right"/>
              <w:rPr>
                <w:rFonts w:eastAsia="Yu Gothic" w:cstheme="minorHAnsi"/>
                <w:b/>
                <w:bCs/>
                <w:i/>
                <w:iCs/>
                <w:color w:val="000000"/>
                <w:u w:val="single"/>
              </w:rPr>
            </w:pPr>
            <w:r w:rsidRPr="006D2025">
              <w:rPr>
                <w:b/>
                <w:bCs/>
                <w:i/>
                <w:iCs/>
                <w:sz w:val="20"/>
                <w:szCs w:val="20"/>
                <w:u w:val="single"/>
              </w:rPr>
              <w:t>6,789</w:t>
            </w:r>
          </w:p>
        </w:tc>
        <w:tc>
          <w:tcPr>
            <w:tcW w:w="416" w:type="pct"/>
            <w:tcBorders>
              <w:bottom w:val="single" w:sz="4" w:space="0" w:color="auto"/>
            </w:tcBorders>
            <w:shd w:val="clear" w:color="auto" w:fill="auto"/>
          </w:tcPr>
          <w:p w14:paraId="2EA023C2" w14:textId="7B24E454" w:rsidR="00725236" w:rsidRPr="00474C16" w:rsidRDefault="00725236" w:rsidP="00725236">
            <w:pPr>
              <w:jc w:val="right"/>
              <w:rPr>
                <w:rFonts w:eastAsia="Yu Gothic" w:cstheme="minorHAnsi"/>
                <w:b/>
                <w:bCs/>
                <w:i/>
                <w:iCs/>
                <w:color w:val="000000"/>
                <w:u w:val="single"/>
              </w:rPr>
            </w:pPr>
            <w:r w:rsidRPr="006D2025">
              <w:rPr>
                <w:b/>
                <w:bCs/>
                <w:i/>
                <w:iCs/>
                <w:sz w:val="20"/>
                <w:szCs w:val="20"/>
                <w:u w:val="single"/>
              </w:rPr>
              <w:t>4,258</w:t>
            </w:r>
          </w:p>
        </w:tc>
        <w:tc>
          <w:tcPr>
            <w:tcW w:w="417" w:type="pct"/>
            <w:tcBorders>
              <w:bottom w:val="single" w:sz="4" w:space="0" w:color="auto"/>
            </w:tcBorders>
            <w:shd w:val="clear" w:color="auto" w:fill="auto"/>
          </w:tcPr>
          <w:p w14:paraId="05BC7E3A" w14:textId="51587728" w:rsidR="00725236" w:rsidRPr="00474C16" w:rsidRDefault="00725236" w:rsidP="00725236">
            <w:pPr>
              <w:jc w:val="right"/>
              <w:rPr>
                <w:rFonts w:eastAsia="Yu Gothic" w:cstheme="minorHAnsi"/>
                <w:b/>
                <w:bCs/>
                <w:i/>
                <w:iCs/>
                <w:color w:val="000000"/>
                <w:u w:val="single"/>
              </w:rPr>
            </w:pPr>
            <w:r w:rsidRPr="006D2025">
              <w:rPr>
                <w:b/>
                <w:bCs/>
                <w:i/>
                <w:iCs/>
                <w:sz w:val="20"/>
                <w:szCs w:val="20"/>
                <w:u w:val="single"/>
              </w:rPr>
              <w:t>6,789</w:t>
            </w:r>
          </w:p>
        </w:tc>
      </w:tr>
    </w:tbl>
    <w:p w14:paraId="7D6C776A" w14:textId="5A2BA5A4" w:rsidR="00515F79" w:rsidRPr="00474C16" w:rsidRDefault="00515F79">
      <w:pPr>
        <w:rPr>
          <w:rFonts w:cstheme="minorHAnsi"/>
        </w:rPr>
      </w:pPr>
    </w:p>
    <w:p w14:paraId="577E5D11" w14:textId="18E8EB1F" w:rsidR="001B105E" w:rsidRPr="00474C16" w:rsidRDefault="001B105E">
      <w:pPr>
        <w:rPr>
          <w:rFonts w:cstheme="minorHAnsi"/>
        </w:rPr>
      </w:pPr>
      <w:r w:rsidRPr="00474C16">
        <w:rPr>
          <w:rFonts w:cstheme="minorHAnsi"/>
        </w:rPr>
        <w:br w:type="page"/>
      </w:r>
    </w:p>
    <w:tbl>
      <w:tblPr>
        <w:tblStyle w:val="TableGrid"/>
        <w:tblW w:w="5000" w:type="pct"/>
        <w:tblLook w:val="04A0" w:firstRow="1" w:lastRow="0" w:firstColumn="1" w:lastColumn="0" w:noHBand="0" w:noVBand="1"/>
      </w:tblPr>
      <w:tblGrid>
        <w:gridCol w:w="1352"/>
        <w:gridCol w:w="868"/>
        <w:gridCol w:w="901"/>
        <w:gridCol w:w="892"/>
        <w:gridCol w:w="901"/>
        <w:gridCol w:w="903"/>
        <w:gridCol w:w="901"/>
        <w:gridCol w:w="892"/>
        <w:gridCol w:w="8"/>
        <w:gridCol w:w="887"/>
        <w:gridCol w:w="8"/>
        <w:gridCol w:w="884"/>
        <w:gridCol w:w="8"/>
        <w:gridCol w:w="884"/>
        <w:gridCol w:w="11"/>
        <w:gridCol w:w="881"/>
        <w:gridCol w:w="11"/>
        <w:gridCol w:w="876"/>
        <w:gridCol w:w="876"/>
        <w:gridCol w:w="870"/>
      </w:tblGrid>
      <w:tr w:rsidR="008635E2" w:rsidRPr="00474C16" w14:paraId="0462BD3C" w14:textId="745AC1E0" w:rsidTr="00421049">
        <w:trPr>
          <w:trHeight w:val="215"/>
          <w:tblHeader/>
        </w:trPr>
        <w:tc>
          <w:tcPr>
            <w:tcW w:w="489" w:type="pct"/>
            <w:vMerge w:val="restart"/>
            <w:shd w:val="clear" w:color="auto" w:fill="F7CAAC" w:themeFill="accent2" w:themeFillTint="66"/>
            <w:vAlign w:val="center"/>
          </w:tcPr>
          <w:bookmarkEnd w:id="108"/>
          <w:p w14:paraId="39614816" w14:textId="77777777" w:rsidR="008635E2" w:rsidRPr="00474C16" w:rsidRDefault="008635E2" w:rsidP="000A677C">
            <w:pPr>
              <w:jc w:val="center"/>
              <w:rPr>
                <w:rFonts w:cstheme="minorHAnsi"/>
                <w:b/>
                <w:bCs/>
                <w:sz w:val="20"/>
                <w:szCs w:val="20"/>
              </w:rPr>
            </w:pPr>
            <w:r w:rsidRPr="00474C16">
              <w:rPr>
                <w:rFonts w:cstheme="minorHAnsi"/>
                <w:b/>
                <w:bCs/>
                <w:sz w:val="20"/>
                <w:szCs w:val="20"/>
              </w:rPr>
              <w:lastRenderedPageBreak/>
              <w:t>Fishery</w:t>
            </w:r>
          </w:p>
        </w:tc>
        <w:tc>
          <w:tcPr>
            <w:tcW w:w="2592" w:type="pct"/>
            <w:gridSpan w:val="10"/>
            <w:shd w:val="clear" w:color="auto" w:fill="F7CAAC" w:themeFill="accent2" w:themeFillTint="66"/>
            <w:vAlign w:val="center"/>
          </w:tcPr>
          <w:p w14:paraId="6417443D" w14:textId="77777777" w:rsidR="008635E2" w:rsidRPr="00474C16" w:rsidRDefault="008635E2" w:rsidP="000A677C">
            <w:pPr>
              <w:jc w:val="center"/>
              <w:rPr>
                <w:rFonts w:cstheme="minorHAnsi"/>
                <w:b/>
                <w:bCs/>
                <w:sz w:val="20"/>
                <w:szCs w:val="20"/>
                <w:lang w:eastAsia="ko-KR"/>
              </w:rPr>
            </w:pPr>
            <w:r w:rsidRPr="00474C16">
              <w:rPr>
                <w:rFonts w:cstheme="minorHAnsi"/>
                <w:b/>
                <w:bCs/>
                <w:sz w:val="20"/>
                <w:szCs w:val="20"/>
                <w:lang w:eastAsia="ko-KR"/>
              </w:rPr>
              <w:t>All catches</w:t>
            </w:r>
          </w:p>
          <w:p w14:paraId="6BA1C69A" w14:textId="0844819F" w:rsidR="008635E2" w:rsidRPr="00474C16" w:rsidRDefault="008635E2" w:rsidP="000A677C">
            <w:pPr>
              <w:jc w:val="center"/>
              <w:rPr>
                <w:rFonts w:cstheme="minorHAnsi"/>
                <w:b/>
                <w:bCs/>
                <w:sz w:val="20"/>
                <w:szCs w:val="20"/>
                <w:lang w:eastAsia="ko-KR"/>
              </w:rPr>
            </w:pPr>
            <w:r w:rsidRPr="00474C16">
              <w:rPr>
                <w:rFonts w:cstheme="minorHAnsi"/>
                <w:b/>
                <w:bCs/>
                <w:sz w:val="20"/>
                <w:szCs w:val="20"/>
                <w:lang w:eastAsia="ko-KR"/>
              </w:rPr>
              <w:t xml:space="preserve">(Para </w:t>
            </w:r>
            <w:r w:rsidR="009D6EFE">
              <w:rPr>
                <w:rFonts w:cstheme="minorHAnsi"/>
                <w:b/>
                <w:bCs/>
                <w:sz w:val="20"/>
                <w:szCs w:val="20"/>
                <w:lang w:eastAsia="ko-KR"/>
              </w:rPr>
              <w:t>3</w:t>
            </w:r>
            <w:r w:rsidRPr="00474C16">
              <w:rPr>
                <w:rFonts w:cstheme="minorHAnsi"/>
                <w:b/>
                <w:bCs/>
                <w:sz w:val="20"/>
                <w:szCs w:val="20"/>
                <w:lang w:eastAsia="ko-KR"/>
              </w:rPr>
              <w:t>, CMM 202</w:t>
            </w:r>
            <w:r w:rsidR="00AB538A">
              <w:rPr>
                <w:rFonts w:cstheme="minorHAnsi"/>
                <w:b/>
                <w:bCs/>
                <w:sz w:val="20"/>
                <w:szCs w:val="20"/>
                <w:lang w:eastAsia="ko-KR"/>
              </w:rPr>
              <w:t>3</w:t>
            </w:r>
            <w:r w:rsidRPr="00474C16">
              <w:rPr>
                <w:rFonts w:cstheme="minorHAnsi"/>
                <w:b/>
                <w:bCs/>
                <w:sz w:val="20"/>
                <w:szCs w:val="20"/>
                <w:lang w:eastAsia="ko-KR"/>
              </w:rPr>
              <w:t>-02)</w:t>
            </w:r>
          </w:p>
        </w:tc>
        <w:tc>
          <w:tcPr>
            <w:tcW w:w="1919" w:type="pct"/>
            <w:gridSpan w:val="9"/>
            <w:shd w:val="clear" w:color="auto" w:fill="F7CAAC" w:themeFill="accent2" w:themeFillTint="66"/>
            <w:vAlign w:val="center"/>
          </w:tcPr>
          <w:p w14:paraId="261C017C" w14:textId="77777777" w:rsidR="008635E2" w:rsidRPr="00474C16" w:rsidRDefault="008635E2" w:rsidP="000A677C">
            <w:pPr>
              <w:jc w:val="center"/>
              <w:rPr>
                <w:rFonts w:cstheme="minorHAnsi"/>
                <w:b/>
                <w:bCs/>
                <w:sz w:val="20"/>
                <w:szCs w:val="20"/>
                <w:lang w:eastAsia="ko-KR"/>
              </w:rPr>
            </w:pPr>
            <w:r w:rsidRPr="00474C16">
              <w:rPr>
                <w:rFonts w:cstheme="minorHAnsi"/>
                <w:b/>
                <w:bCs/>
                <w:sz w:val="20"/>
                <w:szCs w:val="20"/>
                <w:lang w:eastAsia="ko-KR"/>
              </w:rPr>
              <w:t>All catches</w:t>
            </w:r>
          </w:p>
          <w:p w14:paraId="58CCAA15" w14:textId="5FFA798B" w:rsidR="008635E2" w:rsidRPr="00474C16" w:rsidRDefault="008635E2" w:rsidP="000A677C">
            <w:pPr>
              <w:jc w:val="center"/>
              <w:rPr>
                <w:rFonts w:cstheme="minorHAnsi"/>
                <w:b/>
                <w:bCs/>
                <w:sz w:val="20"/>
                <w:szCs w:val="20"/>
                <w:lang w:eastAsia="ko-KR"/>
              </w:rPr>
            </w:pPr>
            <w:r w:rsidRPr="00474C16">
              <w:rPr>
                <w:rFonts w:cstheme="minorHAnsi"/>
                <w:b/>
                <w:bCs/>
                <w:sz w:val="20"/>
                <w:szCs w:val="20"/>
                <w:lang w:eastAsia="ko-KR"/>
              </w:rPr>
              <w:t xml:space="preserve">(Para </w:t>
            </w:r>
            <w:r w:rsidR="00AB538A">
              <w:rPr>
                <w:rFonts w:cstheme="minorHAnsi"/>
                <w:b/>
                <w:bCs/>
                <w:sz w:val="20"/>
                <w:szCs w:val="20"/>
                <w:lang w:eastAsia="ko-KR"/>
              </w:rPr>
              <w:t>8</w:t>
            </w:r>
            <w:r w:rsidRPr="00474C16">
              <w:rPr>
                <w:rFonts w:cstheme="minorHAnsi"/>
                <w:b/>
                <w:bCs/>
                <w:sz w:val="20"/>
                <w:szCs w:val="20"/>
                <w:lang w:eastAsia="ko-KR"/>
              </w:rPr>
              <w:t>, CMM 202</w:t>
            </w:r>
            <w:r w:rsidR="00AB538A">
              <w:rPr>
                <w:rFonts w:cstheme="minorHAnsi"/>
                <w:b/>
                <w:bCs/>
                <w:sz w:val="20"/>
                <w:szCs w:val="20"/>
                <w:lang w:eastAsia="ko-KR"/>
              </w:rPr>
              <w:t>3</w:t>
            </w:r>
            <w:r w:rsidRPr="00474C16">
              <w:rPr>
                <w:rFonts w:cstheme="minorHAnsi"/>
                <w:b/>
                <w:bCs/>
                <w:sz w:val="20"/>
                <w:szCs w:val="20"/>
                <w:lang w:eastAsia="ko-KR"/>
              </w:rPr>
              <w:t>-02)</w:t>
            </w:r>
          </w:p>
        </w:tc>
      </w:tr>
      <w:tr w:rsidR="008635E2" w:rsidRPr="00474C16" w14:paraId="61A3D4AF" w14:textId="3EA5BD46" w:rsidTr="00AB538A">
        <w:trPr>
          <w:trHeight w:val="467"/>
          <w:tblHeader/>
        </w:trPr>
        <w:tc>
          <w:tcPr>
            <w:tcW w:w="489" w:type="pct"/>
            <w:vMerge/>
            <w:shd w:val="clear" w:color="auto" w:fill="F7CAAC" w:themeFill="accent2" w:themeFillTint="66"/>
            <w:vAlign w:val="center"/>
          </w:tcPr>
          <w:p w14:paraId="5B026510" w14:textId="77777777" w:rsidR="008635E2" w:rsidRPr="00474C16" w:rsidRDefault="008635E2" w:rsidP="000A677C">
            <w:pPr>
              <w:jc w:val="center"/>
              <w:rPr>
                <w:rFonts w:cstheme="minorHAnsi"/>
                <w:b/>
                <w:bCs/>
                <w:sz w:val="20"/>
                <w:szCs w:val="20"/>
              </w:rPr>
            </w:pPr>
          </w:p>
        </w:tc>
        <w:tc>
          <w:tcPr>
            <w:tcW w:w="640" w:type="pct"/>
            <w:gridSpan w:val="2"/>
            <w:shd w:val="clear" w:color="auto" w:fill="F7CAAC" w:themeFill="accent2" w:themeFillTint="66"/>
            <w:vAlign w:val="center"/>
          </w:tcPr>
          <w:p w14:paraId="05EBEE7C" w14:textId="77777777" w:rsidR="008635E2" w:rsidRPr="00474C16" w:rsidRDefault="008635E2" w:rsidP="000A677C">
            <w:pPr>
              <w:jc w:val="center"/>
              <w:rPr>
                <w:rFonts w:cstheme="minorHAnsi"/>
                <w:b/>
                <w:bCs/>
                <w:sz w:val="20"/>
                <w:szCs w:val="20"/>
              </w:rPr>
            </w:pPr>
            <w:r w:rsidRPr="00474C16">
              <w:rPr>
                <w:rFonts w:cstheme="minorHAnsi"/>
                <w:b/>
                <w:bCs/>
                <w:sz w:val="20"/>
                <w:szCs w:val="20"/>
              </w:rPr>
              <w:t>2002</w:t>
            </w:r>
          </w:p>
        </w:tc>
        <w:tc>
          <w:tcPr>
            <w:tcW w:w="649" w:type="pct"/>
            <w:gridSpan w:val="2"/>
            <w:shd w:val="clear" w:color="auto" w:fill="F7CAAC" w:themeFill="accent2" w:themeFillTint="66"/>
            <w:vAlign w:val="center"/>
          </w:tcPr>
          <w:p w14:paraId="4728AC17" w14:textId="77777777" w:rsidR="008635E2" w:rsidRPr="00474C16" w:rsidRDefault="008635E2" w:rsidP="000A677C">
            <w:pPr>
              <w:jc w:val="center"/>
              <w:rPr>
                <w:rFonts w:cstheme="minorHAnsi"/>
                <w:b/>
                <w:bCs/>
                <w:sz w:val="20"/>
                <w:szCs w:val="20"/>
              </w:rPr>
            </w:pPr>
            <w:r w:rsidRPr="00474C16">
              <w:rPr>
                <w:rFonts w:cstheme="minorHAnsi"/>
                <w:b/>
                <w:bCs/>
                <w:sz w:val="20"/>
                <w:szCs w:val="20"/>
              </w:rPr>
              <w:t>2003</w:t>
            </w:r>
          </w:p>
        </w:tc>
        <w:tc>
          <w:tcPr>
            <w:tcW w:w="653" w:type="pct"/>
            <w:gridSpan w:val="2"/>
            <w:shd w:val="clear" w:color="auto" w:fill="F7CAAC" w:themeFill="accent2" w:themeFillTint="66"/>
            <w:vAlign w:val="center"/>
          </w:tcPr>
          <w:p w14:paraId="7E5ECC2A" w14:textId="77777777" w:rsidR="008635E2" w:rsidRPr="00474C16" w:rsidRDefault="008635E2" w:rsidP="000A677C">
            <w:pPr>
              <w:jc w:val="center"/>
              <w:rPr>
                <w:rFonts w:cstheme="minorHAnsi"/>
                <w:b/>
                <w:bCs/>
                <w:sz w:val="20"/>
                <w:szCs w:val="20"/>
              </w:rPr>
            </w:pPr>
            <w:r w:rsidRPr="00474C16">
              <w:rPr>
                <w:rFonts w:cstheme="minorHAnsi"/>
                <w:b/>
                <w:bCs/>
                <w:sz w:val="20"/>
                <w:szCs w:val="20"/>
              </w:rPr>
              <w:t>2004</w:t>
            </w:r>
          </w:p>
        </w:tc>
        <w:tc>
          <w:tcPr>
            <w:tcW w:w="650" w:type="pct"/>
            <w:gridSpan w:val="4"/>
            <w:shd w:val="clear" w:color="auto" w:fill="F7CAAC" w:themeFill="accent2" w:themeFillTint="66"/>
          </w:tcPr>
          <w:p w14:paraId="15CB50FC" w14:textId="77777777" w:rsidR="008635E2" w:rsidRPr="00474C16" w:rsidRDefault="008635E2" w:rsidP="000A677C">
            <w:pPr>
              <w:jc w:val="center"/>
              <w:rPr>
                <w:rFonts w:cstheme="minorHAnsi"/>
                <w:b/>
                <w:bCs/>
                <w:sz w:val="20"/>
                <w:szCs w:val="20"/>
                <w:lang w:eastAsia="ko-KR"/>
              </w:rPr>
            </w:pPr>
            <w:r w:rsidRPr="00474C16">
              <w:rPr>
                <w:rFonts w:cstheme="minorHAnsi"/>
                <w:b/>
                <w:bCs/>
                <w:sz w:val="20"/>
                <w:szCs w:val="20"/>
                <w:lang w:eastAsia="ko-KR"/>
              </w:rPr>
              <w:t>2002-2004</w:t>
            </w:r>
          </w:p>
          <w:p w14:paraId="33EE926A" w14:textId="77777777" w:rsidR="008635E2" w:rsidRPr="00474C16" w:rsidRDefault="008635E2" w:rsidP="000A677C">
            <w:pPr>
              <w:jc w:val="center"/>
              <w:rPr>
                <w:rFonts w:cstheme="minorHAnsi"/>
                <w:b/>
                <w:bCs/>
                <w:sz w:val="20"/>
                <w:szCs w:val="20"/>
              </w:rPr>
            </w:pPr>
            <w:r w:rsidRPr="00474C16">
              <w:rPr>
                <w:rFonts w:cstheme="minorHAnsi"/>
                <w:b/>
                <w:bCs/>
                <w:sz w:val="20"/>
                <w:szCs w:val="20"/>
                <w:lang w:eastAsia="ko-KR"/>
              </w:rPr>
              <w:t>Average</w:t>
            </w:r>
          </w:p>
        </w:tc>
        <w:tc>
          <w:tcPr>
            <w:tcW w:w="647" w:type="pct"/>
            <w:gridSpan w:val="4"/>
            <w:shd w:val="clear" w:color="auto" w:fill="F7CAAC" w:themeFill="accent2" w:themeFillTint="66"/>
            <w:vAlign w:val="center"/>
          </w:tcPr>
          <w:p w14:paraId="0B14DDF8" w14:textId="6B8D7827" w:rsidR="008635E2" w:rsidRPr="00474C16" w:rsidRDefault="008635E2" w:rsidP="000A677C">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1</w:t>
            </w:r>
          </w:p>
        </w:tc>
        <w:tc>
          <w:tcPr>
            <w:tcW w:w="640" w:type="pct"/>
            <w:gridSpan w:val="3"/>
            <w:shd w:val="clear" w:color="auto" w:fill="F7CAAC" w:themeFill="accent2" w:themeFillTint="66"/>
            <w:vAlign w:val="center"/>
          </w:tcPr>
          <w:p w14:paraId="3A942D8A" w14:textId="289D7F09" w:rsidR="008635E2" w:rsidRPr="00474C16" w:rsidRDefault="008635E2" w:rsidP="000A677C">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2</w:t>
            </w:r>
          </w:p>
        </w:tc>
        <w:tc>
          <w:tcPr>
            <w:tcW w:w="632" w:type="pct"/>
            <w:gridSpan w:val="2"/>
            <w:shd w:val="clear" w:color="auto" w:fill="F7CAAC" w:themeFill="accent2" w:themeFillTint="66"/>
            <w:vAlign w:val="center"/>
          </w:tcPr>
          <w:p w14:paraId="775AF181" w14:textId="75262E20" w:rsidR="008635E2" w:rsidRPr="00474C16" w:rsidRDefault="008635E2" w:rsidP="00AB538A">
            <w:pPr>
              <w:jc w:val="center"/>
              <w:rPr>
                <w:rFonts w:cstheme="minorHAnsi"/>
                <w:b/>
                <w:bCs/>
                <w:sz w:val="20"/>
                <w:szCs w:val="20"/>
                <w:lang w:eastAsia="ko-KR"/>
              </w:rPr>
            </w:pPr>
            <w:r w:rsidRPr="00474C16">
              <w:rPr>
                <w:rFonts w:cstheme="minorHAnsi"/>
                <w:b/>
                <w:bCs/>
                <w:sz w:val="20"/>
                <w:szCs w:val="20"/>
                <w:lang w:eastAsia="ko-KR"/>
              </w:rPr>
              <w:t>202</w:t>
            </w:r>
            <w:r w:rsidR="00AB538A">
              <w:rPr>
                <w:rFonts w:cstheme="minorHAnsi"/>
                <w:b/>
                <w:bCs/>
                <w:sz w:val="20"/>
                <w:szCs w:val="20"/>
                <w:lang w:eastAsia="ko-KR"/>
              </w:rPr>
              <w:t>3</w:t>
            </w:r>
          </w:p>
        </w:tc>
      </w:tr>
      <w:tr w:rsidR="005A0E6F" w:rsidRPr="00474C16" w14:paraId="12DE6048" w14:textId="76EFE236" w:rsidTr="008635E2">
        <w:trPr>
          <w:trHeight w:val="494"/>
          <w:tblHeader/>
        </w:trPr>
        <w:tc>
          <w:tcPr>
            <w:tcW w:w="489" w:type="pct"/>
            <w:vMerge/>
            <w:tcBorders>
              <w:bottom w:val="single" w:sz="4" w:space="0" w:color="auto"/>
            </w:tcBorders>
            <w:shd w:val="clear" w:color="auto" w:fill="F7CAAC" w:themeFill="accent2" w:themeFillTint="66"/>
          </w:tcPr>
          <w:p w14:paraId="65231756" w14:textId="77777777" w:rsidR="008635E2" w:rsidRPr="00474C16" w:rsidRDefault="008635E2" w:rsidP="005528EE">
            <w:pPr>
              <w:jc w:val="center"/>
              <w:rPr>
                <w:rFonts w:cstheme="minorHAnsi"/>
                <w:b/>
                <w:bCs/>
                <w:sz w:val="20"/>
                <w:szCs w:val="20"/>
              </w:rPr>
            </w:pPr>
          </w:p>
        </w:tc>
        <w:tc>
          <w:tcPr>
            <w:tcW w:w="314" w:type="pct"/>
            <w:tcBorders>
              <w:bottom w:val="single" w:sz="4" w:space="0" w:color="auto"/>
            </w:tcBorders>
            <w:shd w:val="clear" w:color="auto" w:fill="F7CAAC" w:themeFill="accent2" w:themeFillTint="66"/>
            <w:vAlign w:val="center"/>
          </w:tcPr>
          <w:p w14:paraId="0E432F50" w14:textId="77777777" w:rsidR="008635E2" w:rsidRPr="00474C16" w:rsidRDefault="008635E2" w:rsidP="005528EE">
            <w:pPr>
              <w:jc w:val="center"/>
              <w:rPr>
                <w:rFonts w:cstheme="minorHAnsi"/>
                <w:b/>
                <w:bCs/>
                <w:sz w:val="20"/>
                <w:szCs w:val="20"/>
              </w:rPr>
            </w:pPr>
            <w:r w:rsidRPr="00474C16">
              <w:rPr>
                <w:rFonts w:cstheme="minorHAnsi"/>
                <w:b/>
                <w:bCs/>
                <w:sz w:val="20"/>
                <w:szCs w:val="20"/>
              </w:rPr>
              <w:t>&lt;30kg</w:t>
            </w:r>
          </w:p>
        </w:tc>
        <w:tc>
          <w:tcPr>
            <w:tcW w:w="326" w:type="pct"/>
            <w:tcBorders>
              <w:bottom w:val="single" w:sz="4" w:space="0" w:color="auto"/>
            </w:tcBorders>
            <w:shd w:val="clear" w:color="auto" w:fill="F7CAAC" w:themeFill="accent2" w:themeFillTint="66"/>
            <w:vAlign w:val="center"/>
          </w:tcPr>
          <w:p w14:paraId="427AC736" w14:textId="77777777" w:rsidR="008635E2" w:rsidRPr="00474C16" w:rsidRDefault="008635E2" w:rsidP="005528EE">
            <w:pPr>
              <w:jc w:val="center"/>
              <w:rPr>
                <w:rFonts w:cstheme="minorHAnsi"/>
                <w:b/>
                <w:bCs/>
                <w:sz w:val="20"/>
                <w:szCs w:val="20"/>
              </w:rPr>
            </w:pPr>
            <w:r w:rsidRPr="00474C16">
              <w:rPr>
                <w:rFonts w:cstheme="minorHAnsi"/>
                <w:b/>
                <w:bCs/>
                <w:sz w:val="20"/>
                <w:szCs w:val="20"/>
              </w:rPr>
              <w:t>≥30kg</w:t>
            </w:r>
          </w:p>
        </w:tc>
        <w:tc>
          <w:tcPr>
            <w:tcW w:w="323" w:type="pct"/>
            <w:tcBorders>
              <w:bottom w:val="single" w:sz="4" w:space="0" w:color="auto"/>
            </w:tcBorders>
            <w:shd w:val="clear" w:color="auto" w:fill="F7CAAC" w:themeFill="accent2" w:themeFillTint="66"/>
            <w:vAlign w:val="center"/>
          </w:tcPr>
          <w:p w14:paraId="7B393077" w14:textId="77777777" w:rsidR="008635E2" w:rsidRPr="00474C16" w:rsidRDefault="008635E2" w:rsidP="005528EE">
            <w:pPr>
              <w:jc w:val="center"/>
              <w:rPr>
                <w:rFonts w:cstheme="minorHAnsi"/>
                <w:b/>
                <w:bCs/>
                <w:sz w:val="20"/>
                <w:szCs w:val="20"/>
              </w:rPr>
            </w:pPr>
            <w:r w:rsidRPr="00474C16">
              <w:rPr>
                <w:rFonts w:cstheme="minorHAnsi"/>
                <w:b/>
                <w:bCs/>
                <w:sz w:val="20"/>
                <w:szCs w:val="20"/>
              </w:rPr>
              <w:t>&lt;30kg</w:t>
            </w:r>
          </w:p>
        </w:tc>
        <w:tc>
          <w:tcPr>
            <w:tcW w:w="326" w:type="pct"/>
            <w:tcBorders>
              <w:bottom w:val="single" w:sz="4" w:space="0" w:color="auto"/>
            </w:tcBorders>
            <w:shd w:val="clear" w:color="auto" w:fill="F7CAAC" w:themeFill="accent2" w:themeFillTint="66"/>
            <w:vAlign w:val="center"/>
          </w:tcPr>
          <w:p w14:paraId="5C053ADE" w14:textId="77777777" w:rsidR="008635E2" w:rsidRPr="00474C16" w:rsidRDefault="008635E2" w:rsidP="005528EE">
            <w:pPr>
              <w:jc w:val="center"/>
              <w:rPr>
                <w:rFonts w:cstheme="minorHAnsi"/>
                <w:b/>
                <w:bCs/>
                <w:sz w:val="20"/>
                <w:szCs w:val="20"/>
              </w:rPr>
            </w:pPr>
            <w:r w:rsidRPr="00474C16">
              <w:rPr>
                <w:rFonts w:cstheme="minorHAnsi"/>
                <w:b/>
                <w:bCs/>
                <w:sz w:val="20"/>
                <w:szCs w:val="20"/>
              </w:rPr>
              <w:t>≥30kg</w:t>
            </w:r>
          </w:p>
        </w:tc>
        <w:tc>
          <w:tcPr>
            <w:tcW w:w="327" w:type="pct"/>
            <w:tcBorders>
              <w:bottom w:val="single" w:sz="4" w:space="0" w:color="auto"/>
            </w:tcBorders>
            <w:shd w:val="clear" w:color="auto" w:fill="F7CAAC" w:themeFill="accent2" w:themeFillTint="66"/>
            <w:vAlign w:val="center"/>
          </w:tcPr>
          <w:p w14:paraId="4FB03761" w14:textId="77777777" w:rsidR="008635E2" w:rsidRPr="00474C16" w:rsidRDefault="008635E2" w:rsidP="005528EE">
            <w:pPr>
              <w:jc w:val="center"/>
              <w:rPr>
                <w:rFonts w:cstheme="minorHAnsi"/>
                <w:b/>
                <w:bCs/>
                <w:sz w:val="20"/>
                <w:szCs w:val="20"/>
              </w:rPr>
            </w:pPr>
            <w:r w:rsidRPr="00474C16">
              <w:rPr>
                <w:rFonts w:cstheme="minorHAnsi"/>
                <w:b/>
                <w:bCs/>
                <w:sz w:val="20"/>
                <w:szCs w:val="20"/>
              </w:rPr>
              <w:t>&lt;30kg</w:t>
            </w:r>
          </w:p>
        </w:tc>
        <w:tc>
          <w:tcPr>
            <w:tcW w:w="326" w:type="pct"/>
            <w:tcBorders>
              <w:bottom w:val="single" w:sz="4" w:space="0" w:color="auto"/>
            </w:tcBorders>
            <w:shd w:val="clear" w:color="auto" w:fill="F7CAAC" w:themeFill="accent2" w:themeFillTint="66"/>
            <w:vAlign w:val="center"/>
          </w:tcPr>
          <w:p w14:paraId="3649712F" w14:textId="77777777" w:rsidR="008635E2" w:rsidRPr="00474C16" w:rsidRDefault="008635E2" w:rsidP="005528EE">
            <w:pPr>
              <w:jc w:val="center"/>
              <w:rPr>
                <w:rFonts w:cstheme="minorHAnsi"/>
                <w:b/>
                <w:bCs/>
                <w:sz w:val="20"/>
                <w:szCs w:val="20"/>
              </w:rPr>
            </w:pPr>
            <w:r w:rsidRPr="00474C16">
              <w:rPr>
                <w:rFonts w:cstheme="minorHAnsi"/>
                <w:b/>
                <w:bCs/>
                <w:sz w:val="20"/>
                <w:szCs w:val="20"/>
              </w:rPr>
              <w:t>≥30kg</w:t>
            </w:r>
          </w:p>
        </w:tc>
        <w:tc>
          <w:tcPr>
            <w:tcW w:w="326" w:type="pct"/>
            <w:gridSpan w:val="2"/>
            <w:tcBorders>
              <w:bottom w:val="single" w:sz="4" w:space="0" w:color="auto"/>
            </w:tcBorders>
            <w:shd w:val="clear" w:color="auto" w:fill="F7CAAC" w:themeFill="accent2" w:themeFillTint="66"/>
            <w:vAlign w:val="center"/>
          </w:tcPr>
          <w:p w14:paraId="3A87F5F6" w14:textId="77777777" w:rsidR="008635E2" w:rsidRPr="00474C16" w:rsidRDefault="008635E2" w:rsidP="005528EE">
            <w:pPr>
              <w:jc w:val="center"/>
              <w:rPr>
                <w:rFonts w:cstheme="minorHAnsi"/>
                <w:b/>
                <w:bCs/>
                <w:sz w:val="20"/>
                <w:szCs w:val="20"/>
              </w:rPr>
            </w:pPr>
            <w:r w:rsidRPr="00474C16">
              <w:rPr>
                <w:rFonts w:cstheme="minorHAnsi"/>
                <w:b/>
                <w:bCs/>
                <w:sz w:val="20"/>
                <w:szCs w:val="20"/>
              </w:rPr>
              <w:t>&lt;30kg</w:t>
            </w:r>
          </w:p>
        </w:tc>
        <w:tc>
          <w:tcPr>
            <w:tcW w:w="324" w:type="pct"/>
            <w:gridSpan w:val="2"/>
            <w:tcBorders>
              <w:bottom w:val="single" w:sz="4" w:space="0" w:color="auto"/>
            </w:tcBorders>
            <w:shd w:val="clear" w:color="auto" w:fill="F7CAAC" w:themeFill="accent2" w:themeFillTint="66"/>
            <w:vAlign w:val="center"/>
          </w:tcPr>
          <w:p w14:paraId="0CF3A8B3" w14:textId="77777777" w:rsidR="008635E2" w:rsidRPr="00474C16" w:rsidRDefault="008635E2" w:rsidP="005528EE">
            <w:pPr>
              <w:jc w:val="center"/>
              <w:rPr>
                <w:rFonts w:cstheme="minorHAnsi"/>
                <w:b/>
                <w:bCs/>
                <w:sz w:val="20"/>
                <w:szCs w:val="20"/>
              </w:rPr>
            </w:pPr>
            <w:r w:rsidRPr="00474C16">
              <w:rPr>
                <w:rFonts w:cstheme="minorHAnsi"/>
                <w:b/>
                <w:bCs/>
                <w:sz w:val="20"/>
                <w:szCs w:val="20"/>
              </w:rPr>
              <w:t>≥30kg</w:t>
            </w:r>
          </w:p>
        </w:tc>
        <w:tc>
          <w:tcPr>
            <w:tcW w:w="323" w:type="pct"/>
            <w:gridSpan w:val="2"/>
            <w:tcBorders>
              <w:bottom w:val="single" w:sz="4" w:space="0" w:color="auto"/>
            </w:tcBorders>
            <w:shd w:val="clear" w:color="auto" w:fill="F7CAAC" w:themeFill="accent2" w:themeFillTint="66"/>
            <w:vAlign w:val="center"/>
          </w:tcPr>
          <w:p w14:paraId="23D362D1" w14:textId="77777777" w:rsidR="008635E2" w:rsidRPr="00474C16" w:rsidRDefault="008635E2" w:rsidP="005528EE">
            <w:pPr>
              <w:jc w:val="center"/>
              <w:rPr>
                <w:rFonts w:cstheme="minorHAnsi"/>
                <w:b/>
                <w:bCs/>
                <w:sz w:val="20"/>
                <w:szCs w:val="20"/>
              </w:rPr>
            </w:pPr>
            <w:r w:rsidRPr="00474C16">
              <w:rPr>
                <w:rFonts w:cstheme="minorHAnsi"/>
                <w:b/>
                <w:bCs/>
                <w:sz w:val="20"/>
                <w:szCs w:val="20"/>
              </w:rPr>
              <w:t>&lt;30kg</w:t>
            </w:r>
          </w:p>
        </w:tc>
        <w:tc>
          <w:tcPr>
            <w:tcW w:w="324" w:type="pct"/>
            <w:gridSpan w:val="2"/>
            <w:tcBorders>
              <w:bottom w:val="single" w:sz="4" w:space="0" w:color="auto"/>
            </w:tcBorders>
            <w:shd w:val="clear" w:color="auto" w:fill="F7CAAC" w:themeFill="accent2" w:themeFillTint="66"/>
            <w:vAlign w:val="center"/>
          </w:tcPr>
          <w:p w14:paraId="7F829F53" w14:textId="77777777" w:rsidR="008635E2" w:rsidRPr="00474C16" w:rsidRDefault="008635E2" w:rsidP="005528EE">
            <w:pPr>
              <w:jc w:val="center"/>
              <w:rPr>
                <w:rFonts w:cstheme="minorHAnsi"/>
                <w:b/>
                <w:bCs/>
                <w:sz w:val="20"/>
                <w:szCs w:val="20"/>
              </w:rPr>
            </w:pPr>
            <w:r w:rsidRPr="00474C16">
              <w:rPr>
                <w:rFonts w:cstheme="minorHAnsi"/>
                <w:b/>
                <w:bCs/>
                <w:sz w:val="20"/>
                <w:szCs w:val="20"/>
              </w:rPr>
              <w:t>≥30kg</w:t>
            </w:r>
          </w:p>
        </w:tc>
        <w:tc>
          <w:tcPr>
            <w:tcW w:w="323" w:type="pct"/>
            <w:gridSpan w:val="2"/>
            <w:tcBorders>
              <w:bottom w:val="single" w:sz="4" w:space="0" w:color="auto"/>
            </w:tcBorders>
            <w:shd w:val="clear" w:color="auto" w:fill="F7CAAC" w:themeFill="accent2" w:themeFillTint="66"/>
            <w:vAlign w:val="center"/>
          </w:tcPr>
          <w:p w14:paraId="51272438" w14:textId="77777777" w:rsidR="008635E2" w:rsidRPr="00474C16" w:rsidRDefault="008635E2" w:rsidP="005528EE">
            <w:pPr>
              <w:jc w:val="center"/>
              <w:rPr>
                <w:rFonts w:cstheme="minorHAnsi"/>
                <w:b/>
                <w:bCs/>
                <w:sz w:val="20"/>
                <w:szCs w:val="20"/>
              </w:rPr>
            </w:pPr>
            <w:r w:rsidRPr="00474C16">
              <w:rPr>
                <w:rFonts w:cstheme="minorHAnsi"/>
                <w:b/>
                <w:bCs/>
                <w:sz w:val="20"/>
                <w:szCs w:val="20"/>
              </w:rPr>
              <w:t>&lt;30kg</w:t>
            </w:r>
          </w:p>
        </w:tc>
        <w:tc>
          <w:tcPr>
            <w:tcW w:w="317" w:type="pct"/>
            <w:tcBorders>
              <w:bottom w:val="single" w:sz="4" w:space="0" w:color="auto"/>
            </w:tcBorders>
            <w:shd w:val="clear" w:color="auto" w:fill="F7CAAC" w:themeFill="accent2" w:themeFillTint="66"/>
            <w:vAlign w:val="center"/>
          </w:tcPr>
          <w:p w14:paraId="65A555ED" w14:textId="77777777" w:rsidR="008635E2" w:rsidRPr="00474C16" w:rsidRDefault="008635E2" w:rsidP="005528EE">
            <w:pPr>
              <w:jc w:val="center"/>
              <w:rPr>
                <w:rFonts w:cstheme="minorHAnsi"/>
                <w:b/>
                <w:bCs/>
                <w:sz w:val="20"/>
                <w:szCs w:val="20"/>
              </w:rPr>
            </w:pPr>
            <w:r w:rsidRPr="00474C16">
              <w:rPr>
                <w:rFonts w:cstheme="minorHAnsi"/>
                <w:b/>
                <w:bCs/>
                <w:sz w:val="20"/>
                <w:szCs w:val="20"/>
              </w:rPr>
              <w:t>≥30kg</w:t>
            </w:r>
          </w:p>
        </w:tc>
        <w:tc>
          <w:tcPr>
            <w:tcW w:w="317" w:type="pct"/>
            <w:shd w:val="clear" w:color="auto" w:fill="F7CAAC" w:themeFill="accent2" w:themeFillTint="66"/>
            <w:vAlign w:val="center"/>
          </w:tcPr>
          <w:p w14:paraId="2CB537E0" w14:textId="0383F9F7" w:rsidR="008635E2" w:rsidRPr="00474C16" w:rsidRDefault="008635E2" w:rsidP="005528EE">
            <w:pPr>
              <w:jc w:val="center"/>
              <w:rPr>
                <w:rFonts w:cstheme="minorHAnsi"/>
                <w:b/>
                <w:bCs/>
                <w:sz w:val="20"/>
                <w:szCs w:val="20"/>
              </w:rPr>
            </w:pPr>
            <w:r w:rsidRPr="00474C16">
              <w:rPr>
                <w:rFonts w:cstheme="minorHAnsi"/>
                <w:b/>
                <w:bCs/>
                <w:sz w:val="20"/>
                <w:szCs w:val="20"/>
              </w:rPr>
              <w:t>&lt;30kg</w:t>
            </w:r>
          </w:p>
        </w:tc>
        <w:tc>
          <w:tcPr>
            <w:tcW w:w="315" w:type="pct"/>
            <w:shd w:val="clear" w:color="auto" w:fill="F7CAAC" w:themeFill="accent2" w:themeFillTint="66"/>
            <w:vAlign w:val="center"/>
          </w:tcPr>
          <w:p w14:paraId="6BC637A9" w14:textId="79191952" w:rsidR="008635E2" w:rsidRPr="00474C16" w:rsidRDefault="008635E2" w:rsidP="005528EE">
            <w:pPr>
              <w:jc w:val="center"/>
              <w:rPr>
                <w:rFonts w:cstheme="minorHAnsi"/>
                <w:b/>
                <w:bCs/>
                <w:sz w:val="20"/>
                <w:szCs w:val="20"/>
              </w:rPr>
            </w:pPr>
            <w:r w:rsidRPr="00474C16">
              <w:rPr>
                <w:rFonts w:cstheme="minorHAnsi"/>
                <w:b/>
                <w:bCs/>
                <w:sz w:val="20"/>
                <w:szCs w:val="20"/>
              </w:rPr>
              <w:t>≥30kg</w:t>
            </w:r>
          </w:p>
        </w:tc>
      </w:tr>
      <w:tr w:rsidR="003C6FAD" w:rsidRPr="00474C16" w14:paraId="34265CBB" w14:textId="2E524CF3" w:rsidTr="00435FE7">
        <w:tc>
          <w:tcPr>
            <w:tcW w:w="489" w:type="pct"/>
            <w:shd w:val="clear" w:color="auto" w:fill="D9D9D9" w:themeFill="background1" w:themeFillShade="D9"/>
          </w:tcPr>
          <w:p w14:paraId="4D526180" w14:textId="77777777" w:rsidR="00AB538A" w:rsidRPr="00474C16" w:rsidRDefault="00AB538A" w:rsidP="00AB538A">
            <w:pPr>
              <w:rPr>
                <w:rFonts w:cstheme="minorHAnsi"/>
                <w:b/>
                <w:sz w:val="20"/>
                <w:szCs w:val="20"/>
                <w:lang w:eastAsia="ko-KR"/>
              </w:rPr>
            </w:pPr>
            <w:r w:rsidRPr="00474C16">
              <w:rPr>
                <w:rFonts w:cstheme="minorHAnsi"/>
                <w:b/>
                <w:sz w:val="20"/>
                <w:szCs w:val="20"/>
                <w:lang w:eastAsia="ko-KR"/>
              </w:rPr>
              <w:t>Korea</w:t>
            </w:r>
          </w:p>
        </w:tc>
        <w:tc>
          <w:tcPr>
            <w:tcW w:w="314" w:type="pct"/>
            <w:shd w:val="clear" w:color="auto" w:fill="D9D9D9" w:themeFill="background1" w:themeFillShade="D9"/>
            <w:vAlign w:val="center"/>
          </w:tcPr>
          <w:p w14:paraId="6C735047" w14:textId="77777777" w:rsidR="00AB538A" w:rsidRPr="00474C16" w:rsidRDefault="00AB538A" w:rsidP="00AB538A">
            <w:pPr>
              <w:jc w:val="right"/>
              <w:rPr>
                <w:rFonts w:cstheme="minorHAnsi"/>
                <w:sz w:val="20"/>
                <w:szCs w:val="20"/>
              </w:rPr>
            </w:pPr>
          </w:p>
        </w:tc>
        <w:tc>
          <w:tcPr>
            <w:tcW w:w="326" w:type="pct"/>
            <w:shd w:val="clear" w:color="auto" w:fill="D9D9D9" w:themeFill="background1" w:themeFillShade="D9"/>
            <w:vAlign w:val="center"/>
          </w:tcPr>
          <w:p w14:paraId="1EDB9966" w14:textId="77777777" w:rsidR="00AB538A" w:rsidRPr="00474C16" w:rsidRDefault="00AB538A" w:rsidP="00AB538A">
            <w:pPr>
              <w:jc w:val="right"/>
              <w:rPr>
                <w:rFonts w:cstheme="minorHAnsi"/>
                <w:sz w:val="20"/>
                <w:szCs w:val="20"/>
              </w:rPr>
            </w:pPr>
          </w:p>
        </w:tc>
        <w:tc>
          <w:tcPr>
            <w:tcW w:w="323" w:type="pct"/>
            <w:shd w:val="clear" w:color="auto" w:fill="D9D9D9" w:themeFill="background1" w:themeFillShade="D9"/>
            <w:vAlign w:val="center"/>
          </w:tcPr>
          <w:p w14:paraId="69989D38" w14:textId="77777777" w:rsidR="00AB538A" w:rsidRPr="00474C16" w:rsidRDefault="00AB538A" w:rsidP="00AB538A">
            <w:pPr>
              <w:jc w:val="right"/>
              <w:rPr>
                <w:rFonts w:cstheme="minorHAnsi"/>
                <w:sz w:val="20"/>
                <w:szCs w:val="20"/>
              </w:rPr>
            </w:pPr>
          </w:p>
        </w:tc>
        <w:tc>
          <w:tcPr>
            <w:tcW w:w="326" w:type="pct"/>
            <w:shd w:val="clear" w:color="auto" w:fill="D9D9D9" w:themeFill="background1" w:themeFillShade="D9"/>
            <w:vAlign w:val="center"/>
          </w:tcPr>
          <w:p w14:paraId="1ED44BE8" w14:textId="77777777" w:rsidR="00AB538A" w:rsidRPr="00474C16" w:rsidRDefault="00AB538A" w:rsidP="00AB538A">
            <w:pPr>
              <w:jc w:val="right"/>
              <w:rPr>
                <w:rFonts w:cstheme="minorHAnsi"/>
                <w:sz w:val="20"/>
                <w:szCs w:val="20"/>
              </w:rPr>
            </w:pPr>
          </w:p>
        </w:tc>
        <w:tc>
          <w:tcPr>
            <w:tcW w:w="327" w:type="pct"/>
            <w:shd w:val="clear" w:color="auto" w:fill="D9D9D9" w:themeFill="background1" w:themeFillShade="D9"/>
            <w:vAlign w:val="center"/>
          </w:tcPr>
          <w:p w14:paraId="5170BF99" w14:textId="77777777" w:rsidR="00AB538A" w:rsidRPr="00474C16" w:rsidRDefault="00AB538A" w:rsidP="00AB538A">
            <w:pPr>
              <w:jc w:val="right"/>
              <w:rPr>
                <w:rFonts w:cstheme="minorHAnsi"/>
                <w:sz w:val="20"/>
                <w:szCs w:val="20"/>
              </w:rPr>
            </w:pPr>
          </w:p>
        </w:tc>
        <w:tc>
          <w:tcPr>
            <w:tcW w:w="326" w:type="pct"/>
            <w:shd w:val="clear" w:color="auto" w:fill="D9D9D9" w:themeFill="background1" w:themeFillShade="D9"/>
            <w:vAlign w:val="center"/>
          </w:tcPr>
          <w:p w14:paraId="6D7332E3" w14:textId="77777777" w:rsidR="00AB538A" w:rsidRPr="00474C16" w:rsidRDefault="00AB538A" w:rsidP="00AB538A">
            <w:pPr>
              <w:jc w:val="right"/>
              <w:rPr>
                <w:rFonts w:cstheme="minorHAnsi"/>
                <w:sz w:val="20"/>
                <w:szCs w:val="20"/>
              </w:rPr>
            </w:pPr>
          </w:p>
        </w:tc>
        <w:tc>
          <w:tcPr>
            <w:tcW w:w="323" w:type="pct"/>
            <w:tcBorders>
              <w:bottom w:val="single" w:sz="4" w:space="0" w:color="auto"/>
            </w:tcBorders>
            <w:shd w:val="clear" w:color="auto" w:fill="D9D9D9" w:themeFill="background1" w:themeFillShade="D9"/>
          </w:tcPr>
          <w:p w14:paraId="7774144A" w14:textId="77777777" w:rsidR="00AB538A" w:rsidRPr="00474C16" w:rsidRDefault="00AB538A" w:rsidP="00AB538A">
            <w:pPr>
              <w:jc w:val="right"/>
              <w:rPr>
                <w:rFonts w:cstheme="minorHAnsi"/>
                <w:sz w:val="20"/>
                <w:szCs w:val="20"/>
              </w:rPr>
            </w:pPr>
          </w:p>
        </w:tc>
        <w:tc>
          <w:tcPr>
            <w:tcW w:w="324" w:type="pct"/>
            <w:gridSpan w:val="2"/>
            <w:tcBorders>
              <w:bottom w:val="single" w:sz="4" w:space="0" w:color="auto"/>
            </w:tcBorders>
            <w:shd w:val="clear" w:color="auto" w:fill="D9D9D9" w:themeFill="background1" w:themeFillShade="D9"/>
          </w:tcPr>
          <w:p w14:paraId="3B3B5564" w14:textId="77777777" w:rsidR="00AB538A" w:rsidRPr="00474C16" w:rsidRDefault="00AB538A" w:rsidP="00AB538A">
            <w:pPr>
              <w:jc w:val="right"/>
              <w:rPr>
                <w:rFonts w:cstheme="minorHAnsi"/>
                <w:sz w:val="20"/>
                <w:szCs w:val="20"/>
              </w:rPr>
            </w:pPr>
          </w:p>
        </w:tc>
        <w:tc>
          <w:tcPr>
            <w:tcW w:w="323" w:type="pct"/>
            <w:gridSpan w:val="2"/>
            <w:shd w:val="clear" w:color="auto" w:fill="D9D9D9" w:themeFill="background1" w:themeFillShade="D9"/>
            <w:vAlign w:val="center"/>
          </w:tcPr>
          <w:p w14:paraId="6C3FCDA8" w14:textId="77777777" w:rsidR="00AB538A" w:rsidRPr="00474C16" w:rsidRDefault="00AB538A" w:rsidP="00AB538A">
            <w:pPr>
              <w:jc w:val="right"/>
              <w:rPr>
                <w:rFonts w:cstheme="minorHAnsi"/>
                <w:sz w:val="20"/>
                <w:szCs w:val="20"/>
              </w:rPr>
            </w:pPr>
          </w:p>
        </w:tc>
        <w:tc>
          <w:tcPr>
            <w:tcW w:w="323" w:type="pct"/>
            <w:gridSpan w:val="2"/>
            <w:shd w:val="clear" w:color="auto" w:fill="D9D9D9" w:themeFill="background1" w:themeFillShade="D9"/>
            <w:vAlign w:val="center"/>
          </w:tcPr>
          <w:p w14:paraId="66C1A58F" w14:textId="77777777" w:rsidR="00AB538A" w:rsidRPr="00474C16" w:rsidRDefault="00AB538A" w:rsidP="00AB538A">
            <w:pPr>
              <w:jc w:val="right"/>
              <w:rPr>
                <w:rFonts w:cstheme="minorHAnsi"/>
                <w:sz w:val="20"/>
                <w:szCs w:val="20"/>
              </w:rPr>
            </w:pPr>
          </w:p>
        </w:tc>
        <w:tc>
          <w:tcPr>
            <w:tcW w:w="323" w:type="pct"/>
            <w:gridSpan w:val="2"/>
            <w:shd w:val="clear" w:color="auto" w:fill="D9D9D9" w:themeFill="background1" w:themeFillShade="D9"/>
          </w:tcPr>
          <w:p w14:paraId="2DF93EC9" w14:textId="77777777" w:rsidR="00AB538A" w:rsidRPr="00474C16" w:rsidRDefault="00AB538A" w:rsidP="00AB538A">
            <w:pPr>
              <w:jc w:val="right"/>
              <w:rPr>
                <w:rFonts w:cstheme="minorHAnsi"/>
                <w:sz w:val="20"/>
                <w:szCs w:val="20"/>
              </w:rPr>
            </w:pPr>
          </w:p>
        </w:tc>
        <w:tc>
          <w:tcPr>
            <w:tcW w:w="321" w:type="pct"/>
            <w:gridSpan w:val="2"/>
            <w:shd w:val="clear" w:color="auto" w:fill="D9D9D9" w:themeFill="background1" w:themeFillShade="D9"/>
          </w:tcPr>
          <w:p w14:paraId="4DEA64B5" w14:textId="77777777" w:rsidR="00AB538A" w:rsidRPr="00474C16" w:rsidRDefault="00AB538A" w:rsidP="00AB538A">
            <w:pPr>
              <w:jc w:val="right"/>
              <w:rPr>
                <w:rFonts w:cstheme="minorHAnsi"/>
                <w:sz w:val="20"/>
                <w:szCs w:val="20"/>
              </w:rPr>
            </w:pPr>
          </w:p>
        </w:tc>
        <w:tc>
          <w:tcPr>
            <w:tcW w:w="317" w:type="pct"/>
            <w:shd w:val="clear" w:color="auto" w:fill="D9D9D9" w:themeFill="background1" w:themeFillShade="D9"/>
          </w:tcPr>
          <w:p w14:paraId="1EA9F3DF" w14:textId="77777777" w:rsidR="00AB538A" w:rsidRPr="00474C16" w:rsidRDefault="00AB538A" w:rsidP="00AB538A">
            <w:pPr>
              <w:jc w:val="right"/>
              <w:rPr>
                <w:rFonts w:cstheme="minorHAnsi"/>
                <w:sz w:val="20"/>
                <w:szCs w:val="20"/>
              </w:rPr>
            </w:pPr>
          </w:p>
        </w:tc>
        <w:tc>
          <w:tcPr>
            <w:tcW w:w="315" w:type="pct"/>
            <w:shd w:val="clear" w:color="auto" w:fill="D9D9D9" w:themeFill="background1" w:themeFillShade="D9"/>
          </w:tcPr>
          <w:p w14:paraId="265ED82D" w14:textId="4AB1B643" w:rsidR="00AB538A" w:rsidRPr="00474C16" w:rsidRDefault="00AB538A" w:rsidP="00AB538A">
            <w:pPr>
              <w:jc w:val="right"/>
              <w:rPr>
                <w:rFonts w:cstheme="minorHAnsi"/>
                <w:sz w:val="20"/>
                <w:szCs w:val="20"/>
              </w:rPr>
            </w:pPr>
          </w:p>
        </w:tc>
      </w:tr>
      <w:tr w:rsidR="00725236" w:rsidRPr="00474C16" w14:paraId="7CCEC303" w14:textId="1F97FE48" w:rsidTr="00435FE7">
        <w:tc>
          <w:tcPr>
            <w:tcW w:w="489" w:type="pct"/>
          </w:tcPr>
          <w:p w14:paraId="3EC037C4" w14:textId="77777777" w:rsidR="00725236" w:rsidRPr="00474C16" w:rsidRDefault="00725236" w:rsidP="00725236">
            <w:pPr>
              <w:rPr>
                <w:rFonts w:cstheme="minorHAnsi"/>
                <w:sz w:val="20"/>
                <w:szCs w:val="20"/>
              </w:rPr>
            </w:pPr>
            <w:r w:rsidRPr="00474C16">
              <w:rPr>
                <w:rFonts w:cstheme="minorHAnsi"/>
                <w:sz w:val="20"/>
                <w:szCs w:val="20"/>
              </w:rPr>
              <w:t>Purse seiner</w:t>
            </w:r>
          </w:p>
        </w:tc>
        <w:tc>
          <w:tcPr>
            <w:tcW w:w="314" w:type="pct"/>
            <w:vAlign w:val="center"/>
          </w:tcPr>
          <w:p w14:paraId="6F283F21" w14:textId="77777777" w:rsidR="00725236" w:rsidRPr="00474C16" w:rsidRDefault="00725236" w:rsidP="00725236">
            <w:pPr>
              <w:jc w:val="right"/>
              <w:rPr>
                <w:rFonts w:cstheme="minorHAnsi"/>
                <w:sz w:val="20"/>
                <w:szCs w:val="20"/>
                <w:lang w:eastAsia="ko-KR"/>
              </w:rPr>
            </w:pPr>
            <w:r w:rsidRPr="00474C16">
              <w:rPr>
                <w:rFonts w:cstheme="minorHAnsi"/>
                <w:sz w:val="20"/>
                <w:szCs w:val="20"/>
                <w:lang w:eastAsia="ko-KR"/>
              </w:rPr>
              <w:t>932</w:t>
            </w:r>
          </w:p>
        </w:tc>
        <w:tc>
          <w:tcPr>
            <w:tcW w:w="326" w:type="pct"/>
            <w:vAlign w:val="center"/>
          </w:tcPr>
          <w:p w14:paraId="760AC886" w14:textId="77777777" w:rsidR="00725236" w:rsidRPr="00474C16" w:rsidRDefault="00725236" w:rsidP="00725236">
            <w:pPr>
              <w:jc w:val="right"/>
              <w:rPr>
                <w:rFonts w:cstheme="minorHAnsi"/>
                <w:sz w:val="20"/>
                <w:szCs w:val="20"/>
              </w:rPr>
            </w:pPr>
          </w:p>
        </w:tc>
        <w:tc>
          <w:tcPr>
            <w:tcW w:w="323" w:type="pct"/>
            <w:vAlign w:val="center"/>
          </w:tcPr>
          <w:p w14:paraId="16BBC07B" w14:textId="77777777" w:rsidR="00725236" w:rsidRPr="00474C16" w:rsidRDefault="00725236" w:rsidP="00725236">
            <w:pPr>
              <w:jc w:val="right"/>
              <w:rPr>
                <w:rFonts w:cstheme="minorHAnsi"/>
                <w:sz w:val="20"/>
                <w:szCs w:val="20"/>
                <w:lang w:eastAsia="ko-KR"/>
              </w:rPr>
            </w:pPr>
            <w:r w:rsidRPr="00474C16">
              <w:rPr>
                <w:rFonts w:cstheme="minorHAnsi"/>
                <w:sz w:val="20"/>
                <w:szCs w:val="20"/>
                <w:lang w:eastAsia="ko-KR"/>
              </w:rPr>
              <w:t>2,601</w:t>
            </w:r>
          </w:p>
        </w:tc>
        <w:tc>
          <w:tcPr>
            <w:tcW w:w="326" w:type="pct"/>
            <w:vAlign w:val="center"/>
          </w:tcPr>
          <w:p w14:paraId="3BD3F5A4" w14:textId="77777777" w:rsidR="00725236" w:rsidRPr="00474C16" w:rsidRDefault="00725236" w:rsidP="00725236">
            <w:pPr>
              <w:jc w:val="right"/>
              <w:rPr>
                <w:rFonts w:cstheme="minorHAnsi"/>
                <w:sz w:val="20"/>
                <w:szCs w:val="20"/>
              </w:rPr>
            </w:pPr>
          </w:p>
        </w:tc>
        <w:tc>
          <w:tcPr>
            <w:tcW w:w="327" w:type="pct"/>
            <w:vAlign w:val="center"/>
          </w:tcPr>
          <w:p w14:paraId="4D836EF1" w14:textId="77777777" w:rsidR="00725236" w:rsidRPr="00474C16" w:rsidRDefault="00725236" w:rsidP="00725236">
            <w:pPr>
              <w:jc w:val="right"/>
              <w:rPr>
                <w:rFonts w:cstheme="minorHAnsi"/>
                <w:sz w:val="20"/>
                <w:szCs w:val="20"/>
                <w:lang w:eastAsia="ko-KR"/>
              </w:rPr>
            </w:pPr>
            <w:r w:rsidRPr="00474C16">
              <w:rPr>
                <w:rFonts w:cstheme="minorHAnsi"/>
                <w:sz w:val="20"/>
                <w:szCs w:val="20"/>
                <w:lang w:eastAsia="ko-KR"/>
              </w:rPr>
              <w:t>773</w:t>
            </w:r>
          </w:p>
        </w:tc>
        <w:tc>
          <w:tcPr>
            <w:tcW w:w="326" w:type="pct"/>
            <w:vAlign w:val="center"/>
          </w:tcPr>
          <w:p w14:paraId="4643EFA3" w14:textId="77777777" w:rsidR="00725236" w:rsidRPr="00474C16" w:rsidRDefault="00725236" w:rsidP="00725236">
            <w:pPr>
              <w:jc w:val="right"/>
              <w:rPr>
                <w:rFonts w:cstheme="minorHAnsi"/>
                <w:sz w:val="20"/>
                <w:szCs w:val="20"/>
              </w:rPr>
            </w:pPr>
          </w:p>
        </w:tc>
        <w:tc>
          <w:tcPr>
            <w:tcW w:w="323" w:type="pct"/>
            <w:shd w:val="clear" w:color="auto" w:fill="auto"/>
          </w:tcPr>
          <w:p w14:paraId="374D231F" w14:textId="77777777" w:rsidR="00725236" w:rsidRPr="00474C16" w:rsidRDefault="00725236" w:rsidP="00725236">
            <w:pPr>
              <w:jc w:val="right"/>
              <w:rPr>
                <w:rFonts w:cstheme="minorHAnsi"/>
                <w:sz w:val="20"/>
                <w:szCs w:val="20"/>
                <w:lang w:eastAsia="ko-KR"/>
              </w:rPr>
            </w:pPr>
            <w:r w:rsidRPr="00474C16">
              <w:rPr>
                <w:rFonts w:cstheme="minorHAnsi"/>
                <w:sz w:val="20"/>
                <w:szCs w:val="20"/>
                <w:lang w:eastAsia="ko-KR"/>
              </w:rPr>
              <w:t>1,435</w:t>
            </w:r>
          </w:p>
        </w:tc>
        <w:tc>
          <w:tcPr>
            <w:tcW w:w="324" w:type="pct"/>
            <w:gridSpan w:val="2"/>
            <w:shd w:val="clear" w:color="auto" w:fill="auto"/>
          </w:tcPr>
          <w:p w14:paraId="25492D1C" w14:textId="77777777" w:rsidR="00725236" w:rsidRPr="00474C16" w:rsidRDefault="00725236" w:rsidP="00725236">
            <w:pPr>
              <w:jc w:val="right"/>
              <w:rPr>
                <w:rFonts w:cstheme="minorHAnsi"/>
                <w:sz w:val="20"/>
                <w:szCs w:val="20"/>
                <w:lang w:eastAsia="ko-KR"/>
              </w:rPr>
            </w:pPr>
            <w:r w:rsidRPr="00474C16">
              <w:rPr>
                <w:rFonts w:cstheme="minorHAnsi"/>
                <w:sz w:val="20"/>
                <w:szCs w:val="20"/>
                <w:lang w:eastAsia="ko-KR"/>
              </w:rPr>
              <w:t>0</w:t>
            </w:r>
          </w:p>
        </w:tc>
        <w:tc>
          <w:tcPr>
            <w:tcW w:w="323" w:type="pct"/>
            <w:gridSpan w:val="2"/>
            <w:vAlign w:val="center"/>
          </w:tcPr>
          <w:p w14:paraId="068801C8" w14:textId="77DB95FE" w:rsidR="00725236" w:rsidRPr="00474C16" w:rsidRDefault="00725236" w:rsidP="00725236">
            <w:pPr>
              <w:jc w:val="right"/>
              <w:rPr>
                <w:rFonts w:cstheme="minorHAnsi"/>
                <w:sz w:val="20"/>
                <w:szCs w:val="20"/>
                <w:lang w:eastAsia="ko-KR"/>
              </w:rPr>
            </w:pPr>
            <w:r w:rsidRPr="00474C16">
              <w:rPr>
                <w:rFonts w:cstheme="minorHAnsi"/>
                <w:sz w:val="20"/>
                <w:szCs w:val="20"/>
                <w:lang w:eastAsia="ko-KR"/>
              </w:rPr>
              <w:t>365.6</w:t>
            </w:r>
          </w:p>
        </w:tc>
        <w:tc>
          <w:tcPr>
            <w:tcW w:w="323" w:type="pct"/>
            <w:gridSpan w:val="2"/>
            <w:vAlign w:val="center"/>
          </w:tcPr>
          <w:p w14:paraId="2AB912A6" w14:textId="75D95707" w:rsidR="00725236" w:rsidRPr="00474C16" w:rsidRDefault="00725236" w:rsidP="00725236">
            <w:pPr>
              <w:jc w:val="right"/>
              <w:rPr>
                <w:rFonts w:cstheme="minorHAnsi"/>
                <w:sz w:val="20"/>
                <w:szCs w:val="20"/>
                <w:lang w:eastAsia="ko-KR"/>
              </w:rPr>
            </w:pPr>
            <w:r w:rsidRPr="00474C16">
              <w:rPr>
                <w:rFonts w:cstheme="minorHAnsi"/>
                <w:sz w:val="20"/>
                <w:szCs w:val="20"/>
                <w:lang w:eastAsia="ko-KR"/>
              </w:rPr>
              <w:t>56.6</w:t>
            </w:r>
          </w:p>
        </w:tc>
        <w:tc>
          <w:tcPr>
            <w:tcW w:w="323" w:type="pct"/>
            <w:gridSpan w:val="2"/>
          </w:tcPr>
          <w:p w14:paraId="190D3E9A" w14:textId="2DECA1FA" w:rsidR="00725236" w:rsidRPr="00474C16" w:rsidRDefault="00725236" w:rsidP="00725236">
            <w:pPr>
              <w:jc w:val="right"/>
              <w:rPr>
                <w:rFonts w:cstheme="minorHAnsi"/>
                <w:sz w:val="20"/>
                <w:szCs w:val="20"/>
                <w:lang w:eastAsia="ko-KR"/>
              </w:rPr>
            </w:pPr>
            <w:r w:rsidRPr="00474C16">
              <w:rPr>
                <w:rFonts w:cstheme="minorHAnsi"/>
                <w:sz w:val="20"/>
                <w:szCs w:val="20"/>
                <w:lang w:eastAsia="ko-KR"/>
              </w:rPr>
              <w:t>144.7</w:t>
            </w:r>
          </w:p>
        </w:tc>
        <w:tc>
          <w:tcPr>
            <w:tcW w:w="321" w:type="pct"/>
            <w:gridSpan w:val="2"/>
          </w:tcPr>
          <w:p w14:paraId="2C275AAF" w14:textId="6A0EC62A" w:rsidR="00725236" w:rsidRPr="00474C16" w:rsidRDefault="00725236" w:rsidP="00725236">
            <w:pPr>
              <w:jc w:val="right"/>
              <w:rPr>
                <w:rFonts w:cstheme="minorHAnsi"/>
                <w:sz w:val="20"/>
                <w:szCs w:val="20"/>
                <w:lang w:eastAsia="ko-KR"/>
              </w:rPr>
            </w:pPr>
            <w:r w:rsidRPr="00474C16">
              <w:rPr>
                <w:rFonts w:cstheme="minorHAnsi"/>
                <w:sz w:val="20"/>
                <w:szCs w:val="20"/>
                <w:lang w:eastAsia="ko-KR"/>
              </w:rPr>
              <w:t>509.0</w:t>
            </w:r>
          </w:p>
        </w:tc>
        <w:tc>
          <w:tcPr>
            <w:tcW w:w="317" w:type="pct"/>
          </w:tcPr>
          <w:p w14:paraId="668D02CF" w14:textId="59364C33" w:rsidR="00725236" w:rsidRPr="00725236" w:rsidRDefault="00725236" w:rsidP="00725236">
            <w:pPr>
              <w:jc w:val="right"/>
              <w:rPr>
                <w:rFonts w:cstheme="minorHAnsi"/>
                <w:sz w:val="20"/>
                <w:szCs w:val="20"/>
                <w:lang w:eastAsia="ko-KR"/>
              </w:rPr>
            </w:pPr>
            <w:ins w:id="135" w:author="SungKwon Soh" w:date="2024-07-04T12:06:00Z" w16du:dateUtc="2024-07-04T01:06:00Z">
              <w:r w:rsidRPr="0069183D">
                <w:rPr>
                  <w:rFonts w:cstheme="minorHAnsi"/>
                  <w:color w:val="000000" w:themeColor="text1"/>
                  <w:sz w:val="20"/>
                  <w:szCs w:val="20"/>
                </w:rPr>
                <w:t>124.8</w:t>
              </w:r>
            </w:ins>
          </w:p>
        </w:tc>
        <w:tc>
          <w:tcPr>
            <w:tcW w:w="315" w:type="pct"/>
          </w:tcPr>
          <w:p w14:paraId="2502D205" w14:textId="131638CA" w:rsidR="00725236" w:rsidRPr="00725236" w:rsidRDefault="00725236" w:rsidP="00725236">
            <w:pPr>
              <w:jc w:val="right"/>
              <w:rPr>
                <w:rFonts w:cstheme="minorHAnsi"/>
                <w:sz w:val="20"/>
                <w:szCs w:val="20"/>
                <w:lang w:eastAsia="ko-KR"/>
              </w:rPr>
            </w:pPr>
            <w:ins w:id="136" w:author="SungKwon Soh" w:date="2024-07-04T12:06:00Z" w16du:dateUtc="2024-07-04T01:06:00Z">
              <w:r w:rsidRPr="0069183D">
                <w:rPr>
                  <w:rFonts w:cstheme="minorHAnsi"/>
                  <w:color w:val="000000" w:themeColor="text1"/>
                  <w:sz w:val="20"/>
                  <w:szCs w:val="20"/>
                </w:rPr>
                <w:t>323.1</w:t>
              </w:r>
            </w:ins>
          </w:p>
        </w:tc>
      </w:tr>
      <w:tr w:rsidR="00725236" w:rsidRPr="00474C16" w14:paraId="1AF6C833" w14:textId="783FD6B1" w:rsidTr="00435FE7">
        <w:tc>
          <w:tcPr>
            <w:tcW w:w="489" w:type="pct"/>
          </w:tcPr>
          <w:p w14:paraId="231C4952" w14:textId="77777777" w:rsidR="00725236" w:rsidRPr="00474C16" w:rsidRDefault="00725236" w:rsidP="00725236">
            <w:pPr>
              <w:rPr>
                <w:rFonts w:cstheme="minorHAnsi"/>
                <w:sz w:val="20"/>
                <w:szCs w:val="20"/>
              </w:rPr>
            </w:pPr>
            <w:r w:rsidRPr="00474C16">
              <w:rPr>
                <w:rFonts w:cstheme="minorHAnsi"/>
                <w:sz w:val="20"/>
                <w:szCs w:val="20"/>
              </w:rPr>
              <w:t>Set net</w:t>
            </w:r>
          </w:p>
        </w:tc>
        <w:tc>
          <w:tcPr>
            <w:tcW w:w="314" w:type="pct"/>
            <w:vAlign w:val="center"/>
          </w:tcPr>
          <w:p w14:paraId="0F3592C1" w14:textId="77777777" w:rsidR="00725236" w:rsidRPr="00474C16" w:rsidRDefault="00725236" w:rsidP="00725236">
            <w:pPr>
              <w:jc w:val="right"/>
              <w:rPr>
                <w:rFonts w:cstheme="minorHAnsi"/>
                <w:sz w:val="20"/>
                <w:szCs w:val="20"/>
              </w:rPr>
            </w:pPr>
          </w:p>
        </w:tc>
        <w:tc>
          <w:tcPr>
            <w:tcW w:w="326" w:type="pct"/>
            <w:vAlign w:val="center"/>
          </w:tcPr>
          <w:p w14:paraId="154B9FED" w14:textId="77777777" w:rsidR="00725236" w:rsidRPr="00474C16" w:rsidRDefault="00725236" w:rsidP="00725236">
            <w:pPr>
              <w:jc w:val="right"/>
              <w:rPr>
                <w:rFonts w:cstheme="minorHAnsi"/>
                <w:sz w:val="20"/>
                <w:szCs w:val="20"/>
              </w:rPr>
            </w:pPr>
          </w:p>
        </w:tc>
        <w:tc>
          <w:tcPr>
            <w:tcW w:w="323" w:type="pct"/>
            <w:vAlign w:val="center"/>
          </w:tcPr>
          <w:p w14:paraId="11430837" w14:textId="77777777" w:rsidR="00725236" w:rsidRPr="00474C16" w:rsidRDefault="00725236" w:rsidP="00725236">
            <w:pPr>
              <w:jc w:val="right"/>
              <w:rPr>
                <w:rFonts w:cstheme="minorHAnsi"/>
                <w:sz w:val="20"/>
                <w:szCs w:val="20"/>
              </w:rPr>
            </w:pPr>
          </w:p>
        </w:tc>
        <w:tc>
          <w:tcPr>
            <w:tcW w:w="326" w:type="pct"/>
            <w:vAlign w:val="center"/>
          </w:tcPr>
          <w:p w14:paraId="539ED389" w14:textId="77777777" w:rsidR="00725236" w:rsidRPr="00474C16" w:rsidRDefault="00725236" w:rsidP="00725236">
            <w:pPr>
              <w:jc w:val="right"/>
              <w:rPr>
                <w:rFonts w:cstheme="minorHAnsi"/>
                <w:sz w:val="20"/>
                <w:szCs w:val="20"/>
              </w:rPr>
            </w:pPr>
          </w:p>
        </w:tc>
        <w:tc>
          <w:tcPr>
            <w:tcW w:w="327" w:type="pct"/>
            <w:vAlign w:val="center"/>
          </w:tcPr>
          <w:p w14:paraId="0F261965" w14:textId="77777777" w:rsidR="00725236" w:rsidRPr="00474C16" w:rsidRDefault="00725236" w:rsidP="00725236">
            <w:pPr>
              <w:jc w:val="right"/>
              <w:rPr>
                <w:rFonts w:cstheme="minorHAnsi"/>
                <w:sz w:val="20"/>
                <w:szCs w:val="20"/>
              </w:rPr>
            </w:pPr>
          </w:p>
        </w:tc>
        <w:tc>
          <w:tcPr>
            <w:tcW w:w="326" w:type="pct"/>
            <w:vAlign w:val="center"/>
          </w:tcPr>
          <w:p w14:paraId="43A8FD60" w14:textId="77777777" w:rsidR="00725236" w:rsidRPr="00474C16" w:rsidRDefault="00725236" w:rsidP="00725236">
            <w:pPr>
              <w:jc w:val="right"/>
              <w:rPr>
                <w:rFonts w:cstheme="minorHAnsi"/>
                <w:sz w:val="20"/>
                <w:szCs w:val="20"/>
              </w:rPr>
            </w:pPr>
          </w:p>
        </w:tc>
        <w:tc>
          <w:tcPr>
            <w:tcW w:w="323" w:type="pct"/>
            <w:shd w:val="clear" w:color="auto" w:fill="auto"/>
          </w:tcPr>
          <w:p w14:paraId="450D22DE" w14:textId="77777777" w:rsidR="00725236" w:rsidRPr="00474C16" w:rsidRDefault="00725236" w:rsidP="00725236">
            <w:pPr>
              <w:jc w:val="right"/>
              <w:rPr>
                <w:rFonts w:cstheme="minorHAnsi"/>
                <w:sz w:val="20"/>
                <w:szCs w:val="20"/>
              </w:rPr>
            </w:pPr>
          </w:p>
        </w:tc>
        <w:tc>
          <w:tcPr>
            <w:tcW w:w="324" w:type="pct"/>
            <w:gridSpan w:val="2"/>
            <w:shd w:val="clear" w:color="auto" w:fill="auto"/>
          </w:tcPr>
          <w:p w14:paraId="23FF7412" w14:textId="77777777" w:rsidR="00725236" w:rsidRPr="00474C16" w:rsidRDefault="00725236" w:rsidP="00725236">
            <w:pPr>
              <w:jc w:val="right"/>
              <w:rPr>
                <w:rFonts w:cstheme="minorHAnsi"/>
                <w:sz w:val="20"/>
                <w:szCs w:val="20"/>
              </w:rPr>
            </w:pPr>
          </w:p>
        </w:tc>
        <w:tc>
          <w:tcPr>
            <w:tcW w:w="323" w:type="pct"/>
            <w:gridSpan w:val="2"/>
            <w:vAlign w:val="center"/>
          </w:tcPr>
          <w:p w14:paraId="08BCC215" w14:textId="33DF6E80" w:rsidR="00725236" w:rsidRPr="00474C16" w:rsidRDefault="00725236" w:rsidP="00725236">
            <w:pPr>
              <w:jc w:val="right"/>
              <w:rPr>
                <w:rFonts w:cstheme="minorHAnsi"/>
                <w:sz w:val="20"/>
                <w:szCs w:val="20"/>
                <w:lang w:eastAsia="ko-KR"/>
              </w:rPr>
            </w:pPr>
            <w:r w:rsidRPr="00474C16">
              <w:rPr>
                <w:rFonts w:cstheme="minorHAnsi"/>
                <w:sz w:val="20"/>
                <w:szCs w:val="20"/>
                <w:lang w:eastAsia="ko-KR"/>
              </w:rPr>
              <w:t>83.1</w:t>
            </w:r>
          </w:p>
        </w:tc>
        <w:tc>
          <w:tcPr>
            <w:tcW w:w="323" w:type="pct"/>
            <w:gridSpan w:val="2"/>
            <w:vAlign w:val="center"/>
          </w:tcPr>
          <w:p w14:paraId="4C6E54FA" w14:textId="75F513C5" w:rsidR="00725236" w:rsidRPr="00474C16" w:rsidRDefault="00725236" w:rsidP="00725236">
            <w:pPr>
              <w:jc w:val="right"/>
              <w:rPr>
                <w:rFonts w:cstheme="minorHAnsi"/>
                <w:sz w:val="20"/>
                <w:szCs w:val="20"/>
                <w:lang w:eastAsia="ko-KR"/>
              </w:rPr>
            </w:pPr>
            <w:r w:rsidRPr="00474C16">
              <w:rPr>
                <w:rFonts w:cstheme="minorHAnsi"/>
                <w:sz w:val="20"/>
                <w:szCs w:val="20"/>
                <w:lang w:eastAsia="ko-KR"/>
              </w:rPr>
              <w:t>1.1</w:t>
            </w:r>
          </w:p>
        </w:tc>
        <w:tc>
          <w:tcPr>
            <w:tcW w:w="323" w:type="pct"/>
            <w:gridSpan w:val="2"/>
          </w:tcPr>
          <w:p w14:paraId="3FBEE13F" w14:textId="560453D1" w:rsidR="00725236" w:rsidRPr="00474C16" w:rsidRDefault="00725236" w:rsidP="00725236">
            <w:pPr>
              <w:jc w:val="right"/>
              <w:rPr>
                <w:rFonts w:cstheme="minorHAnsi"/>
                <w:sz w:val="20"/>
                <w:szCs w:val="20"/>
                <w:lang w:eastAsia="ko-KR"/>
              </w:rPr>
            </w:pPr>
            <w:r w:rsidRPr="00474C16">
              <w:rPr>
                <w:rFonts w:cstheme="minorHAnsi"/>
                <w:sz w:val="20"/>
                <w:szCs w:val="20"/>
                <w:lang w:eastAsia="ko-KR"/>
              </w:rPr>
              <w:t>214.7</w:t>
            </w:r>
          </w:p>
        </w:tc>
        <w:tc>
          <w:tcPr>
            <w:tcW w:w="321" w:type="pct"/>
            <w:gridSpan w:val="2"/>
          </w:tcPr>
          <w:p w14:paraId="18D41358" w14:textId="7F105E73" w:rsidR="00725236" w:rsidRPr="00474C16" w:rsidRDefault="00725236" w:rsidP="00725236">
            <w:pPr>
              <w:jc w:val="right"/>
              <w:rPr>
                <w:rFonts w:cstheme="minorHAnsi"/>
                <w:sz w:val="20"/>
                <w:szCs w:val="20"/>
                <w:lang w:eastAsia="ko-KR"/>
              </w:rPr>
            </w:pPr>
            <w:r w:rsidRPr="00474C16">
              <w:rPr>
                <w:rFonts w:cstheme="minorHAnsi"/>
                <w:sz w:val="20"/>
                <w:szCs w:val="20"/>
                <w:lang w:eastAsia="ko-KR"/>
              </w:rPr>
              <w:t>6.7</w:t>
            </w:r>
          </w:p>
        </w:tc>
        <w:tc>
          <w:tcPr>
            <w:tcW w:w="317" w:type="pct"/>
          </w:tcPr>
          <w:p w14:paraId="231E3AAE" w14:textId="568D6550" w:rsidR="00725236" w:rsidRPr="00725236" w:rsidRDefault="00725236" w:rsidP="00725236">
            <w:pPr>
              <w:jc w:val="right"/>
              <w:rPr>
                <w:rFonts w:cstheme="minorHAnsi"/>
                <w:sz w:val="20"/>
                <w:szCs w:val="20"/>
                <w:lang w:eastAsia="ko-KR"/>
              </w:rPr>
            </w:pPr>
            <w:ins w:id="137" w:author="SungKwon Soh" w:date="2024-07-04T12:06:00Z" w16du:dateUtc="2024-07-04T01:06:00Z">
              <w:r w:rsidRPr="0069183D">
                <w:rPr>
                  <w:rFonts w:cstheme="minorHAnsi"/>
                  <w:color w:val="000000" w:themeColor="text1"/>
                  <w:sz w:val="20"/>
                  <w:szCs w:val="20"/>
                </w:rPr>
                <w:t>201.3</w:t>
              </w:r>
            </w:ins>
          </w:p>
        </w:tc>
        <w:tc>
          <w:tcPr>
            <w:tcW w:w="315" w:type="pct"/>
          </w:tcPr>
          <w:p w14:paraId="441C2C14" w14:textId="0974964B" w:rsidR="00725236" w:rsidRPr="00725236" w:rsidRDefault="00725236" w:rsidP="00725236">
            <w:pPr>
              <w:jc w:val="right"/>
              <w:rPr>
                <w:rFonts w:cstheme="minorHAnsi"/>
                <w:sz w:val="20"/>
                <w:szCs w:val="20"/>
                <w:lang w:eastAsia="ko-KR"/>
              </w:rPr>
            </w:pPr>
            <w:ins w:id="138" w:author="SungKwon Soh" w:date="2024-07-04T12:06:00Z" w16du:dateUtc="2024-07-04T01:06:00Z">
              <w:r w:rsidRPr="0069183D">
                <w:rPr>
                  <w:rFonts w:cstheme="minorHAnsi"/>
                  <w:color w:val="000000" w:themeColor="text1"/>
                  <w:sz w:val="20"/>
                  <w:szCs w:val="20"/>
                </w:rPr>
                <w:t>14.0</w:t>
              </w:r>
            </w:ins>
          </w:p>
        </w:tc>
      </w:tr>
      <w:tr w:rsidR="00725236" w:rsidRPr="00474C16" w14:paraId="0CA1CE4F" w14:textId="07D3C4C6" w:rsidTr="00435FE7">
        <w:tc>
          <w:tcPr>
            <w:tcW w:w="489" w:type="pct"/>
          </w:tcPr>
          <w:p w14:paraId="086B0CF8" w14:textId="77777777" w:rsidR="00725236" w:rsidRPr="00474C16" w:rsidRDefault="00725236" w:rsidP="00725236">
            <w:pPr>
              <w:rPr>
                <w:rFonts w:cstheme="minorHAnsi"/>
                <w:sz w:val="20"/>
                <w:szCs w:val="20"/>
              </w:rPr>
            </w:pPr>
            <w:r w:rsidRPr="00474C16">
              <w:rPr>
                <w:rFonts w:cstheme="minorHAnsi"/>
                <w:sz w:val="20"/>
                <w:szCs w:val="20"/>
              </w:rPr>
              <w:t>Others</w:t>
            </w:r>
          </w:p>
        </w:tc>
        <w:tc>
          <w:tcPr>
            <w:tcW w:w="314" w:type="pct"/>
            <w:vAlign w:val="center"/>
          </w:tcPr>
          <w:p w14:paraId="0DDD41AA" w14:textId="77777777" w:rsidR="00725236" w:rsidRPr="00474C16" w:rsidRDefault="00725236" w:rsidP="00725236">
            <w:pPr>
              <w:jc w:val="right"/>
              <w:rPr>
                <w:rFonts w:cstheme="minorHAnsi"/>
                <w:sz w:val="20"/>
                <w:szCs w:val="20"/>
              </w:rPr>
            </w:pPr>
          </w:p>
        </w:tc>
        <w:tc>
          <w:tcPr>
            <w:tcW w:w="326" w:type="pct"/>
            <w:vAlign w:val="center"/>
          </w:tcPr>
          <w:p w14:paraId="7C2CD9BE" w14:textId="77777777" w:rsidR="00725236" w:rsidRPr="00474C16" w:rsidRDefault="00725236" w:rsidP="00725236">
            <w:pPr>
              <w:jc w:val="right"/>
              <w:rPr>
                <w:rFonts w:cstheme="minorHAnsi"/>
                <w:sz w:val="20"/>
                <w:szCs w:val="20"/>
              </w:rPr>
            </w:pPr>
          </w:p>
        </w:tc>
        <w:tc>
          <w:tcPr>
            <w:tcW w:w="323" w:type="pct"/>
            <w:vAlign w:val="center"/>
          </w:tcPr>
          <w:p w14:paraId="5FAA36B2" w14:textId="77777777" w:rsidR="00725236" w:rsidRPr="00474C16" w:rsidRDefault="00725236" w:rsidP="00725236">
            <w:pPr>
              <w:jc w:val="right"/>
              <w:rPr>
                <w:rFonts w:cstheme="minorHAnsi"/>
                <w:sz w:val="20"/>
                <w:szCs w:val="20"/>
              </w:rPr>
            </w:pPr>
          </w:p>
        </w:tc>
        <w:tc>
          <w:tcPr>
            <w:tcW w:w="326" w:type="pct"/>
            <w:vAlign w:val="center"/>
          </w:tcPr>
          <w:p w14:paraId="2001416D" w14:textId="77777777" w:rsidR="00725236" w:rsidRPr="00474C16" w:rsidRDefault="00725236" w:rsidP="00725236">
            <w:pPr>
              <w:jc w:val="right"/>
              <w:rPr>
                <w:rFonts w:cstheme="minorHAnsi"/>
                <w:sz w:val="20"/>
                <w:szCs w:val="20"/>
              </w:rPr>
            </w:pPr>
          </w:p>
        </w:tc>
        <w:tc>
          <w:tcPr>
            <w:tcW w:w="327" w:type="pct"/>
            <w:vAlign w:val="center"/>
          </w:tcPr>
          <w:p w14:paraId="6B37C89D" w14:textId="77777777" w:rsidR="00725236" w:rsidRPr="00474C16" w:rsidRDefault="00725236" w:rsidP="00725236">
            <w:pPr>
              <w:jc w:val="right"/>
              <w:rPr>
                <w:rFonts w:cstheme="minorHAnsi"/>
                <w:sz w:val="20"/>
                <w:szCs w:val="20"/>
              </w:rPr>
            </w:pPr>
          </w:p>
        </w:tc>
        <w:tc>
          <w:tcPr>
            <w:tcW w:w="326" w:type="pct"/>
            <w:vAlign w:val="center"/>
          </w:tcPr>
          <w:p w14:paraId="56181CF4" w14:textId="77777777" w:rsidR="00725236" w:rsidRPr="00474C16" w:rsidRDefault="00725236" w:rsidP="00725236">
            <w:pPr>
              <w:jc w:val="right"/>
              <w:rPr>
                <w:rFonts w:cstheme="minorHAnsi"/>
                <w:sz w:val="20"/>
                <w:szCs w:val="20"/>
              </w:rPr>
            </w:pPr>
          </w:p>
        </w:tc>
        <w:tc>
          <w:tcPr>
            <w:tcW w:w="323" w:type="pct"/>
            <w:tcBorders>
              <w:bottom w:val="single" w:sz="4" w:space="0" w:color="auto"/>
            </w:tcBorders>
            <w:shd w:val="clear" w:color="auto" w:fill="auto"/>
          </w:tcPr>
          <w:p w14:paraId="761BA876" w14:textId="77777777" w:rsidR="00725236" w:rsidRPr="00474C16" w:rsidRDefault="00725236" w:rsidP="00725236">
            <w:pPr>
              <w:jc w:val="right"/>
              <w:rPr>
                <w:rFonts w:cstheme="minorHAnsi"/>
                <w:sz w:val="20"/>
                <w:szCs w:val="20"/>
              </w:rPr>
            </w:pPr>
          </w:p>
        </w:tc>
        <w:tc>
          <w:tcPr>
            <w:tcW w:w="324" w:type="pct"/>
            <w:gridSpan w:val="2"/>
            <w:tcBorders>
              <w:bottom w:val="single" w:sz="4" w:space="0" w:color="auto"/>
            </w:tcBorders>
            <w:shd w:val="clear" w:color="auto" w:fill="auto"/>
          </w:tcPr>
          <w:p w14:paraId="1E1A9F52" w14:textId="77777777" w:rsidR="00725236" w:rsidRPr="00474C16" w:rsidRDefault="00725236" w:rsidP="00725236">
            <w:pPr>
              <w:jc w:val="right"/>
              <w:rPr>
                <w:rFonts w:cstheme="minorHAnsi"/>
                <w:sz w:val="20"/>
                <w:szCs w:val="20"/>
              </w:rPr>
            </w:pPr>
          </w:p>
        </w:tc>
        <w:tc>
          <w:tcPr>
            <w:tcW w:w="323" w:type="pct"/>
            <w:gridSpan w:val="2"/>
            <w:vAlign w:val="center"/>
          </w:tcPr>
          <w:p w14:paraId="4E9C629B" w14:textId="6DE4C3DB" w:rsidR="00725236" w:rsidRPr="00474C16" w:rsidRDefault="00725236" w:rsidP="00725236">
            <w:pPr>
              <w:jc w:val="right"/>
              <w:rPr>
                <w:rFonts w:cstheme="minorHAnsi"/>
                <w:sz w:val="20"/>
                <w:szCs w:val="20"/>
                <w:lang w:eastAsia="ko-KR"/>
              </w:rPr>
            </w:pPr>
            <w:r w:rsidRPr="00474C16">
              <w:rPr>
                <w:rFonts w:cstheme="minorHAnsi"/>
                <w:sz w:val="20"/>
                <w:szCs w:val="20"/>
                <w:lang w:eastAsia="ko-KR"/>
              </w:rPr>
              <w:t>3.1</w:t>
            </w:r>
          </w:p>
        </w:tc>
        <w:tc>
          <w:tcPr>
            <w:tcW w:w="323" w:type="pct"/>
            <w:gridSpan w:val="2"/>
            <w:vAlign w:val="center"/>
          </w:tcPr>
          <w:p w14:paraId="607FB291" w14:textId="6F04CE35" w:rsidR="00725236" w:rsidRPr="00474C16" w:rsidRDefault="00725236" w:rsidP="00725236">
            <w:pPr>
              <w:jc w:val="right"/>
              <w:rPr>
                <w:rFonts w:cstheme="minorHAnsi"/>
                <w:sz w:val="20"/>
                <w:szCs w:val="20"/>
              </w:rPr>
            </w:pPr>
            <w:r w:rsidRPr="00474C16">
              <w:rPr>
                <w:rFonts w:cstheme="minorHAnsi"/>
                <w:sz w:val="20"/>
                <w:szCs w:val="20"/>
              </w:rPr>
              <w:t>0.0</w:t>
            </w:r>
          </w:p>
        </w:tc>
        <w:tc>
          <w:tcPr>
            <w:tcW w:w="323" w:type="pct"/>
            <w:gridSpan w:val="2"/>
          </w:tcPr>
          <w:p w14:paraId="1DF251D9" w14:textId="2667AA16" w:rsidR="00725236" w:rsidRPr="00474C16" w:rsidRDefault="00725236" w:rsidP="00725236">
            <w:pPr>
              <w:jc w:val="right"/>
              <w:rPr>
                <w:rFonts w:cstheme="minorHAnsi"/>
                <w:sz w:val="20"/>
                <w:szCs w:val="20"/>
                <w:lang w:eastAsia="ko-KR"/>
              </w:rPr>
            </w:pPr>
            <w:r w:rsidRPr="00474C16">
              <w:rPr>
                <w:rFonts w:cstheme="minorHAnsi"/>
                <w:sz w:val="20"/>
                <w:szCs w:val="20"/>
                <w:lang w:eastAsia="ko-KR"/>
              </w:rPr>
              <w:t>6.4</w:t>
            </w:r>
          </w:p>
        </w:tc>
        <w:tc>
          <w:tcPr>
            <w:tcW w:w="321" w:type="pct"/>
            <w:gridSpan w:val="2"/>
          </w:tcPr>
          <w:p w14:paraId="743ABE42" w14:textId="71F4D7F2" w:rsidR="00725236" w:rsidRPr="00474C16" w:rsidRDefault="00725236" w:rsidP="00725236">
            <w:pPr>
              <w:jc w:val="right"/>
              <w:rPr>
                <w:rFonts w:cstheme="minorHAnsi"/>
                <w:sz w:val="20"/>
                <w:szCs w:val="20"/>
              </w:rPr>
            </w:pPr>
            <w:r w:rsidRPr="00474C16">
              <w:rPr>
                <w:rFonts w:cstheme="minorHAnsi"/>
                <w:sz w:val="20"/>
                <w:szCs w:val="20"/>
                <w:lang w:eastAsia="ko-KR"/>
              </w:rPr>
              <w:t>0.0</w:t>
            </w:r>
          </w:p>
        </w:tc>
        <w:tc>
          <w:tcPr>
            <w:tcW w:w="317" w:type="pct"/>
          </w:tcPr>
          <w:p w14:paraId="4ECE8F0A" w14:textId="58B661C2" w:rsidR="00725236" w:rsidRPr="00725236" w:rsidRDefault="00725236" w:rsidP="00725236">
            <w:pPr>
              <w:jc w:val="right"/>
              <w:rPr>
                <w:rFonts w:cstheme="minorHAnsi"/>
                <w:sz w:val="20"/>
                <w:szCs w:val="20"/>
              </w:rPr>
            </w:pPr>
            <w:ins w:id="139" w:author="SungKwon Soh" w:date="2024-07-04T12:06:00Z" w16du:dateUtc="2024-07-04T01:06:00Z">
              <w:r w:rsidRPr="0069183D">
                <w:rPr>
                  <w:rFonts w:cstheme="minorHAnsi"/>
                  <w:color w:val="000000" w:themeColor="text1"/>
                  <w:sz w:val="20"/>
                  <w:szCs w:val="20"/>
                </w:rPr>
                <w:t>5.2</w:t>
              </w:r>
            </w:ins>
          </w:p>
        </w:tc>
        <w:tc>
          <w:tcPr>
            <w:tcW w:w="315" w:type="pct"/>
          </w:tcPr>
          <w:p w14:paraId="62309AAC" w14:textId="67D13740" w:rsidR="00725236" w:rsidRPr="00725236" w:rsidRDefault="00725236" w:rsidP="00725236">
            <w:pPr>
              <w:jc w:val="right"/>
              <w:rPr>
                <w:rFonts w:cstheme="minorHAnsi"/>
                <w:sz w:val="20"/>
                <w:szCs w:val="20"/>
              </w:rPr>
            </w:pPr>
            <w:ins w:id="140" w:author="SungKwon Soh" w:date="2024-07-04T12:06:00Z" w16du:dateUtc="2024-07-04T01:06:00Z">
              <w:r w:rsidRPr="0069183D">
                <w:rPr>
                  <w:rFonts w:cstheme="minorHAnsi"/>
                  <w:color w:val="000000" w:themeColor="text1"/>
                  <w:sz w:val="20"/>
                  <w:szCs w:val="20"/>
                </w:rPr>
                <w:t>0.0</w:t>
              </w:r>
            </w:ins>
          </w:p>
        </w:tc>
      </w:tr>
      <w:tr w:rsidR="00725236" w:rsidRPr="00474C16" w14:paraId="2C205B7C" w14:textId="7DAAA1E8" w:rsidTr="00435FE7">
        <w:tc>
          <w:tcPr>
            <w:tcW w:w="489" w:type="pct"/>
            <w:tcBorders>
              <w:bottom w:val="single" w:sz="4" w:space="0" w:color="auto"/>
            </w:tcBorders>
          </w:tcPr>
          <w:p w14:paraId="4A08E409" w14:textId="77777777" w:rsidR="00725236" w:rsidRPr="00474C16" w:rsidRDefault="00725236" w:rsidP="00725236">
            <w:pPr>
              <w:rPr>
                <w:rFonts w:cstheme="minorHAnsi"/>
                <w:b/>
                <w:bCs/>
                <w:i/>
                <w:sz w:val="20"/>
                <w:szCs w:val="20"/>
                <w:u w:val="single"/>
              </w:rPr>
            </w:pPr>
            <w:r w:rsidRPr="00474C16">
              <w:rPr>
                <w:rFonts w:cstheme="minorHAnsi"/>
                <w:b/>
                <w:bCs/>
                <w:i/>
                <w:sz w:val="20"/>
                <w:szCs w:val="20"/>
                <w:u w:val="single"/>
              </w:rPr>
              <w:t>Total</w:t>
            </w:r>
          </w:p>
        </w:tc>
        <w:tc>
          <w:tcPr>
            <w:tcW w:w="314" w:type="pct"/>
            <w:tcBorders>
              <w:bottom w:val="single" w:sz="4" w:space="0" w:color="auto"/>
            </w:tcBorders>
            <w:vAlign w:val="center"/>
          </w:tcPr>
          <w:p w14:paraId="5220FA38" w14:textId="77777777" w:rsidR="00725236" w:rsidRPr="00474C16" w:rsidRDefault="00725236" w:rsidP="00725236">
            <w:pPr>
              <w:jc w:val="right"/>
              <w:rPr>
                <w:rFonts w:cstheme="minorHAnsi"/>
                <w:b/>
                <w:bCs/>
                <w:i/>
                <w:iCs/>
                <w:sz w:val="20"/>
                <w:szCs w:val="20"/>
                <w:u w:val="single"/>
              </w:rPr>
            </w:pPr>
            <w:r w:rsidRPr="00474C16">
              <w:rPr>
                <w:rFonts w:cstheme="minorHAnsi"/>
                <w:b/>
                <w:bCs/>
                <w:i/>
                <w:iCs/>
                <w:sz w:val="20"/>
                <w:szCs w:val="20"/>
                <w:u w:val="single"/>
                <w:lang w:eastAsia="ko-KR"/>
              </w:rPr>
              <w:t>932</w:t>
            </w:r>
          </w:p>
        </w:tc>
        <w:tc>
          <w:tcPr>
            <w:tcW w:w="326" w:type="pct"/>
            <w:tcBorders>
              <w:bottom w:val="single" w:sz="4" w:space="0" w:color="auto"/>
            </w:tcBorders>
            <w:vAlign w:val="center"/>
          </w:tcPr>
          <w:p w14:paraId="562C2516" w14:textId="77777777" w:rsidR="00725236" w:rsidRPr="00474C16" w:rsidRDefault="00725236" w:rsidP="00725236">
            <w:pPr>
              <w:jc w:val="right"/>
              <w:rPr>
                <w:rFonts w:cstheme="minorHAnsi"/>
                <w:b/>
                <w:bCs/>
                <w:i/>
                <w:iCs/>
                <w:sz w:val="20"/>
                <w:szCs w:val="20"/>
                <w:u w:val="single"/>
              </w:rPr>
            </w:pPr>
          </w:p>
        </w:tc>
        <w:tc>
          <w:tcPr>
            <w:tcW w:w="323" w:type="pct"/>
            <w:tcBorders>
              <w:bottom w:val="single" w:sz="4" w:space="0" w:color="auto"/>
            </w:tcBorders>
            <w:vAlign w:val="center"/>
          </w:tcPr>
          <w:p w14:paraId="7697A8A9" w14:textId="77777777" w:rsidR="00725236" w:rsidRPr="00474C16" w:rsidRDefault="00725236" w:rsidP="00725236">
            <w:pPr>
              <w:jc w:val="right"/>
              <w:rPr>
                <w:rFonts w:cstheme="minorHAnsi"/>
                <w:b/>
                <w:bCs/>
                <w:i/>
                <w:iCs/>
                <w:sz w:val="20"/>
                <w:szCs w:val="20"/>
                <w:u w:val="single"/>
              </w:rPr>
            </w:pPr>
            <w:r w:rsidRPr="00474C16">
              <w:rPr>
                <w:rFonts w:cstheme="minorHAnsi"/>
                <w:b/>
                <w:bCs/>
                <w:i/>
                <w:iCs/>
                <w:sz w:val="20"/>
                <w:szCs w:val="20"/>
                <w:u w:val="single"/>
                <w:lang w:eastAsia="ko-KR"/>
              </w:rPr>
              <w:t>2,601</w:t>
            </w:r>
          </w:p>
        </w:tc>
        <w:tc>
          <w:tcPr>
            <w:tcW w:w="326" w:type="pct"/>
            <w:tcBorders>
              <w:bottom w:val="single" w:sz="4" w:space="0" w:color="auto"/>
            </w:tcBorders>
            <w:vAlign w:val="center"/>
          </w:tcPr>
          <w:p w14:paraId="332E5C46" w14:textId="77777777" w:rsidR="00725236" w:rsidRPr="00474C16" w:rsidRDefault="00725236" w:rsidP="00725236">
            <w:pPr>
              <w:jc w:val="right"/>
              <w:rPr>
                <w:rFonts w:cstheme="minorHAnsi"/>
                <w:b/>
                <w:bCs/>
                <w:i/>
                <w:iCs/>
                <w:sz w:val="20"/>
                <w:szCs w:val="20"/>
                <w:u w:val="single"/>
              </w:rPr>
            </w:pPr>
          </w:p>
        </w:tc>
        <w:tc>
          <w:tcPr>
            <w:tcW w:w="327" w:type="pct"/>
            <w:tcBorders>
              <w:bottom w:val="single" w:sz="4" w:space="0" w:color="auto"/>
            </w:tcBorders>
            <w:vAlign w:val="center"/>
          </w:tcPr>
          <w:p w14:paraId="1496AD18" w14:textId="77777777" w:rsidR="00725236" w:rsidRPr="00474C16" w:rsidRDefault="00725236" w:rsidP="00725236">
            <w:pPr>
              <w:jc w:val="right"/>
              <w:rPr>
                <w:rFonts w:cstheme="minorHAnsi"/>
                <w:b/>
                <w:bCs/>
                <w:i/>
                <w:iCs/>
                <w:sz w:val="20"/>
                <w:szCs w:val="20"/>
                <w:u w:val="single"/>
              </w:rPr>
            </w:pPr>
            <w:r w:rsidRPr="00474C16">
              <w:rPr>
                <w:rFonts w:cstheme="minorHAnsi"/>
                <w:b/>
                <w:bCs/>
                <w:i/>
                <w:iCs/>
                <w:sz w:val="20"/>
                <w:szCs w:val="20"/>
                <w:u w:val="single"/>
                <w:lang w:eastAsia="ko-KR"/>
              </w:rPr>
              <w:t>773</w:t>
            </w:r>
          </w:p>
        </w:tc>
        <w:tc>
          <w:tcPr>
            <w:tcW w:w="326" w:type="pct"/>
            <w:tcBorders>
              <w:bottom w:val="single" w:sz="4" w:space="0" w:color="auto"/>
            </w:tcBorders>
            <w:vAlign w:val="center"/>
          </w:tcPr>
          <w:p w14:paraId="737B2604" w14:textId="77777777" w:rsidR="00725236" w:rsidRPr="00474C16" w:rsidRDefault="00725236" w:rsidP="00725236">
            <w:pPr>
              <w:jc w:val="right"/>
              <w:rPr>
                <w:rFonts w:cstheme="minorHAnsi"/>
                <w:b/>
                <w:bCs/>
                <w:i/>
                <w:iCs/>
                <w:sz w:val="20"/>
                <w:szCs w:val="20"/>
                <w:u w:val="single"/>
              </w:rPr>
            </w:pPr>
          </w:p>
        </w:tc>
        <w:tc>
          <w:tcPr>
            <w:tcW w:w="323" w:type="pct"/>
            <w:tcBorders>
              <w:bottom w:val="single" w:sz="4" w:space="0" w:color="auto"/>
            </w:tcBorders>
            <w:shd w:val="clear" w:color="auto" w:fill="auto"/>
          </w:tcPr>
          <w:p w14:paraId="566E5F6A" w14:textId="77777777" w:rsidR="00725236" w:rsidRPr="00474C16" w:rsidRDefault="00725236" w:rsidP="00725236">
            <w:pPr>
              <w:jc w:val="right"/>
              <w:rPr>
                <w:rFonts w:cstheme="minorHAnsi"/>
                <w:b/>
                <w:bCs/>
                <w:i/>
                <w:iCs/>
                <w:sz w:val="20"/>
                <w:szCs w:val="20"/>
                <w:u w:val="single"/>
              </w:rPr>
            </w:pPr>
            <w:r w:rsidRPr="00474C16">
              <w:rPr>
                <w:rFonts w:cstheme="minorHAnsi"/>
                <w:b/>
                <w:bCs/>
                <w:i/>
                <w:iCs/>
                <w:sz w:val="20"/>
                <w:szCs w:val="20"/>
                <w:u w:val="single"/>
                <w:lang w:eastAsia="ko-KR"/>
              </w:rPr>
              <w:t>1,435</w:t>
            </w:r>
          </w:p>
        </w:tc>
        <w:tc>
          <w:tcPr>
            <w:tcW w:w="324" w:type="pct"/>
            <w:gridSpan w:val="2"/>
            <w:tcBorders>
              <w:bottom w:val="single" w:sz="4" w:space="0" w:color="auto"/>
            </w:tcBorders>
            <w:shd w:val="clear" w:color="auto" w:fill="auto"/>
          </w:tcPr>
          <w:p w14:paraId="634F3801" w14:textId="77777777" w:rsidR="00725236" w:rsidRPr="00474C16" w:rsidRDefault="00725236" w:rsidP="00725236">
            <w:pPr>
              <w:jc w:val="right"/>
              <w:rPr>
                <w:rFonts w:cstheme="minorHAnsi"/>
                <w:b/>
                <w:bCs/>
                <w:i/>
                <w:iCs/>
                <w:sz w:val="20"/>
                <w:szCs w:val="20"/>
                <w:u w:val="single"/>
                <w:lang w:eastAsia="ko-KR"/>
              </w:rPr>
            </w:pPr>
            <w:r w:rsidRPr="00474C16">
              <w:rPr>
                <w:rFonts w:cstheme="minorHAnsi"/>
                <w:b/>
                <w:bCs/>
                <w:i/>
                <w:iCs/>
                <w:sz w:val="20"/>
                <w:szCs w:val="20"/>
                <w:u w:val="single"/>
                <w:lang w:eastAsia="ko-KR"/>
              </w:rPr>
              <w:t>0</w:t>
            </w:r>
          </w:p>
        </w:tc>
        <w:tc>
          <w:tcPr>
            <w:tcW w:w="323" w:type="pct"/>
            <w:gridSpan w:val="2"/>
            <w:tcBorders>
              <w:bottom w:val="single" w:sz="4" w:space="0" w:color="auto"/>
            </w:tcBorders>
            <w:vAlign w:val="center"/>
          </w:tcPr>
          <w:p w14:paraId="4F5B4C8B" w14:textId="6CE22370" w:rsidR="00725236" w:rsidRPr="00474C16" w:rsidRDefault="00725236" w:rsidP="00725236">
            <w:pPr>
              <w:jc w:val="right"/>
              <w:rPr>
                <w:rFonts w:cstheme="minorHAnsi"/>
                <w:b/>
                <w:bCs/>
                <w:i/>
                <w:iCs/>
                <w:sz w:val="20"/>
                <w:szCs w:val="20"/>
                <w:u w:val="single"/>
                <w:lang w:eastAsia="ko-KR"/>
              </w:rPr>
            </w:pPr>
            <w:r w:rsidRPr="00474C16">
              <w:rPr>
                <w:rFonts w:cstheme="minorHAnsi"/>
                <w:b/>
                <w:bCs/>
                <w:i/>
                <w:iCs/>
                <w:sz w:val="20"/>
                <w:szCs w:val="20"/>
                <w:u w:val="single"/>
                <w:lang w:eastAsia="ko-KR"/>
              </w:rPr>
              <w:t>451.8</w:t>
            </w:r>
          </w:p>
        </w:tc>
        <w:tc>
          <w:tcPr>
            <w:tcW w:w="323" w:type="pct"/>
            <w:gridSpan w:val="2"/>
            <w:tcBorders>
              <w:bottom w:val="single" w:sz="4" w:space="0" w:color="auto"/>
            </w:tcBorders>
            <w:vAlign w:val="center"/>
          </w:tcPr>
          <w:p w14:paraId="7C944310" w14:textId="6F06C04B" w:rsidR="00725236" w:rsidRPr="00474C16" w:rsidRDefault="00725236" w:rsidP="00725236">
            <w:pPr>
              <w:jc w:val="right"/>
              <w:rPr>
                <w:rFonts w:cstheme="minorHAnsi"/>
                <w:b/>
                <w:bCs/>
                <w:i/>
                <w:iCs/>
                <w:sz w:val="20"/>
                <w:szCs w:val="20"/>
                <w:u w:val="single"/>
                <w:lang w:eastAsia="ko-KR"/>
              </w:rPr>
            </w:pPr>
            <w:r w:rsidRPr="00474C16">
              <w:rPr>
                <w:rFonts w:cstheme="minorHAnsi"/>
                <w:b/>
                <w:bCs/>
                <w:i/>
                <w:iCs/>
                <w:sz w:val="20"/>
                <w:szCs w:val="20"/>
                <w:u w:val="single"/>
              </w:rPr>
              <w:t>57.7</w:t>
            </w:r>
          </w:p>
        </w:tc>
        <w:tc>
          <w:tcPr>
            <w:tcW w:w="323" w:type="pct"/>
            <w:gridSpan w:val="2"/>
            <w:tcBorders>
              <w:bottom w:val="single" w:sz="4" w:space="0" w:color="auto"/>
            </w:tcBorders>
          </w:tcPr>
          <w:p w14:paraId="5EDDC375" w14:textId="710BF92D" w:rsidR="00725236" w:rsidRPr="00474C16" w:rsidRDefault="00725236" w:rsidP="00725236">
            <w:pPr>
              <w:jc w:val="right"/>
              <w:rPr>
                <w:rFonts w:cstheme="minorHAnsi"/>
                <w:b/>
                <w:bCs/>
                <w:i/>
                <w:iCs/>
                <w:sz w:val="20"/>
                <w:szCs w:val="20"/>
                <w:u w:val="single"/>
                <w:lang w:eastAsia="ko-KR"/>
              </w:rPr>
            </w:pPr>
            <w:r w:rsidRPr="00474C16">
              <w:rPr>
                <w:rFonts w:cstheme="minorHAnsi"/>
                <w:b/>
                <w:bCs/>
                <w:i/>
                <w:iCs/>
                <w:sz w:val="20"/>
                <w:szCs w:val="20"/>
                <w:u w:val="single"/>
                <w:lang w:eastAsia="ko-KR"/>
              </w:rPr>
              <w:t>365.8</w:t>
            </w:r>
          </w:p>
        </w:tc>
        <w:tc>
          <w:tcPr>
            <w:tcW w:w="321" w:type="pct"/>
            <w:gridSpan w:val="2"/>
            <w:tcBorders>
              <w:bottom w:val="single" w:sz="4" w:space="0" w:color="auto"/>
            </w:tcBorders>
          </w:tcPr>
          <w:p w14:paraId="7CA04913" w14:textId="73631DF8" w:rsidR="00725236" w:rsidRPr="00474C16" w:rsidRDefault="00725236" w:rsidP="00725236">
            <w:pPr>
              <w:jc w:val="right"/>
              <w:rPr>
                <w:rFonts w:cstheme="minorHAnsi"/>
                <w:b/>
                <w:bCs/>
                <w:i/>
                <w:iCs/>
                <w:sz w:val="20"/>
                <w:szCs w:val="20"/>
                <w:u w:val="single"/>
                <w:lang w:eastAsia="ko-KR"/>
              </w:rPr>
            </w:pPr>
            <w:r w:rsidRPr="00474C16">
              <w:rPr>
                <w:rFonts w:cstheme="minorHAnsi"/>
                <w:b/>
                <w:bCs/>
                <w:i/>
                <w:iCs/>
                <w:sz w:val="20"/>
                <w:szCs w:val="20"/>
                <w:u w:val="single"/>
                <w:lang w:eastAsia="ko-KR"/>
              </w:rPr>
              <w:t>515.7</w:t>
            </w:r>
          </w:p>
        </w:tc>
        <w:tc>
          <w:tcPr>
            <w:tcW w:w="317" w:type="pct"/>
          </w:tcPr>
          <w:p w14:paraId="39B3E943" w14:textId="6041820B" w:rsidR="00725236" w:rsidRPr="00725236" w:rsidRDefault="00725236" w:rsidP="00725236">
            <w:pPr>
              <w:jc w:val="right"/>
              <w:rPr>
                <w:rFonts w:cstheme="minorHAnsi"/>
                <w:b/>
                <w:bCs/>
                <w:i/>
                <w:iCs/>
                <w:sz w:val="20"/>
                <w:szCs w:val="20"/>
                <w:u w:val="single"/>
              </w:rPr>
            </w:pPr>
            <w:ins w:id="141" w:author="SungKwon Soh" w:date="2024-07-04T12:06:00Z" w16du:dateUtc="2024-07-04T01:06:00Z">
              <w:r w:rsidRPr="0069183D">
                <w:rPr>
                  <w:rFonts w:cstheme="minorHAnsi"/>
                  <w:color w:val="000000" w:themeColor="text1"/>
                  <w:sz w:val="20"/>
                  <w:szCs w:val="20"/>
                </w:rPr>
                <w:t>331.3</w:t>
              </w:r>
            </w:ins>
          </w:p>
        </w:tc>
        <w:tc>
          <w:tcPr>
            <w:tcW w:w="315" w:type="pct"/>
          </w:tcPr>
          <w:p w14:paraId="161230ED" w14:textId="4C26BA22" w:rsidR="00725236" w:rsidRPr="00725236" w:rsidRDefault="00725236" w:rsidP="00725236">
            <w:pPr>
              <w:jc w:val="right"/>
              <w:rPr>
                <w:rFonts w:cstheme="minorHAnsi"/>
                <w:b/>
                <w:bCs/>
                <w:i/>
                <w:iCs/>
                <w:sz w:val="20"/>
                <w:szCs w:val="20"/>
                <w:u w:val="single"/>
              </w:rPr>
            </w:pPr>
            <w:ins w:id="142" w:author="SungKwon Soh" w:date="2024-07-04T12:06:00Z" w16du:dateUtc="2024-07-04T01:06:00Z">
              <w:r w:rsidRPr="0069183D">
                <w:rPr>
                  <w:rFonts w:cstheme="minorHAnsi"/>
                  <w:color w:val="000000" w:themeColor="text1"/>
                  <w:sz w:val="20"/>
                  <w:szCs w:val="20"/>
                </w:rPr>
                <w:t>337.1</w:t>
              </w:r>
            </w:ins>
          </w:p>
        </w:tc>
      </w:tr>
      <w:tr w:rsidR="00826994" w:rsidRPr="00474C16" w14:paraId="570B804F" w14:textId="77777777" w:rsidTr="00826994">
        <w:tc>
          <w:tcPr>
            <w:tcW w:w="489" w:type="pct"/>
            <w:tcBorders>
              <w:bottom w:val="single" w:sz="4" w:space="0" w:color="auto"/>
            </w:tcBorders>
            <w:shd w:val="clear" w:color="auto" w:fill="D9D9D9" w:themeFill="background1" w:themeFillShade="D9"/>
          </w:tcPr>
          <w:p w14:paraId="63412FC3" w14:textId="35D461D4" w:rsidR="00826994" w:rsidRPr="00826994" w:rsidRDefault="00826994" w:rsidP="00826994">
            <w:pPr>
              <w:rPr>
                <w:rFonts w:cstheme="minorHAnsi"/>
                <w:b/>
                <w:bCs/>
                <w:iCs/>
                <w:sz w:val="20"/>
                <w:szCs w:val="20"/>
              </w:rPr>
            </w:pPr>
            <w:ins w:id="143" w:author="SungKwon Soh" w:date="2024-07-05T17:41:00Z" w16du:dateUtc="2024-07-05T06:41:00Z">
              <w:r w:rsidRPr="00826994">
                <w:rPr>
                  <w:rFonts w:cstheme="minorHAnsi"/>
                  <w:b/>
                  <w:bCs/>
                  <w:iCs/>
                  <w:sz w:val="20"/>
                  <w:szCs w:val="20"/>
                </w:rPr>
                <w:t>New Zealand</w:t>
              </w:r>
            </w:ins>
          </w:p>
        </w:tc>
        <w:tc>
          <w:tcPr>
            <w:tcW w:w="314" w:type="pct"/>
            <w:tcBorders>
              <w:bottom w:val="single" w:sz="4" w:space="0" w:color="auto"/>
            </w:tcBorders>
            <w:shd w:val="clear" w:color="auto" w:fill="D9D9D9" w:themeFill="background1" w:themeFillShade="D9"/>
            <w:vAlign w:val="center"/>
          </w:tcPr>
          <w:p w14:paraId="56D2400D" w14:textId="77777777" w:rsidR="00826994" w:rsidRPr="00474C16" w:rsidRDefault="00826994" w:rsidP="00826994">
            <w:pPr>
              <w:jc w:val="right"/>
              <w:rPr>
                <w:rFonts w:cstheme="minorHAnsi"/>
                <w:b/>
                <w:bCs/>
                <w:i/>
                <w:iCs/>
                <w:sz w:val="20"/>
                <w:szCs w:val="20"/>
                <w:u w:val="single"/>
                <w:lang w:eastAsia="ko-KR"/>
              </w:rPr>
            </w:pPr>
          </w:p>
        </w:tc>
        <w:tc>
          <w:tcPr>
            <w:tcW w:w="326" w:type="pct"/>
            <w:tcBorders>
              <w:bottom w:val="single" w:sz="4" w:space="0" w:color="auto"/>
            </w:tcBorders>
            <w:shd w:val="clear" w:color="auto" w:fill="D9D9D9" w:themeFill="background1" w:themeFillShade="D9"/>
            <w:vAlign w:val="center"/>
          </w:tcPr>
          <w:p w14:paraId="5AF0285C" w14:textId="77777777" w:rsidR="00826994" w:rsidRPr="00474C16" w:rsidRDefault="00826994" w:rsidP="00826994">
            <w:pPr>
              <w:jc w:val="right"/>
              <w:rPr>
                <w:rFonts w:cstheme="minorHAnsi"/>
                <w:b/>
                <w:bCs/>
                <w:i/>
                <w:iCs/>
                <w:sz w:val="20"/>
                <w:szCs w:val="20"/>
                <w:u w:val="single"/>
              </w:rPr>
            </w:pPr>
          </w:p>
        </w:tc>
        <w:tc>
          <w:tcPr>
            <w:tcW w:w="323" w:type="pct"/>
            <w:tcBorders>
              <w:bottom w:val="single" w:sz="4" w:space="0" w:color="auto"/>
            </w:tcBorders>
            <w:shd w:val="clear" w:color="auto" w:fill="D9D9D9" w:themeFill="background1" w:themeFillShade="D9"/>
            <w:vAlign w:val="center"/>
          </w:tcPr>
          <w:p w14:paraId="4A493201" w14:textId="77777777" w:rsidR="00826994" w:rsidRPr="00474C16" w:rsidRDefault="00826994" w:rsidP="00826994">
            <w:pPr>
              <w:jc w:val="right"/>
              <w:rPr>
                <w:rFonts w:cstheme="minorHAnsi"/>
                <w:b/>
                <w:bCs/>
                <w:i/>
                <w:iCs/>
                <w:sz w:val="20"/>
                <w:szCs w:val="20"/>
                <w:u w:val="single"/>
                <w:lang w:eastAsia="ko-KR"/>
              </w:rPr>
            </w:pPr>
          </w:p>
        </w:tc>
        <w:tc>
          <w:tcPr>
            <w:tcW w:w="326" w:type="pct"/>
            <w:tcBorders>
              <w:bottom w:val="single" w:sz="4" w:space="0" w:color="auto"/>
            </w:tcBorders>
            <w:shd w:val="clear" w:color="auto" w:fill="D9D9D9" w:themeFill="background1" w:themeFillShade="D9"/>
            <w:vAlign w:val="center"/>
          </w:tcPr>
          <w:p w14:paraId="75102F5F" w14:textId="77777777" w:rsidR="00826994" w:rsidRPr="00474C16" w:rsidRDefault="00826994" w:rsidP="00826994">
            <w:pPr>
              <w:jc w:val="right"/>
              <w:rPr>
                <w:rFonts w:cstheme="minorHAnsi"/>
                <w:b/>
                <w:bCs/>
                <w:i/>
                <w:iCs/>
                <w:sz w:val="20"/>
                <w:szCs w:val="20"/>
                <w:u w:val="single"/>
              </w:rPr>
            </w:pPr>
          </w:p>
        </w:tc>
        <w:tc>
          <w:tcPr>
            <w:tcW w:w="327" w:type="pct"/>
            <w:tcBorders>
              <w:bottom w:val="single" w:sz="4" w:space="0" w:color="auto"/>
            </w:tcBorders>
            <w:shd w:val="clear" w:color="auto" w:fill="D9D9D9" w:themeFill="background1" w:themeFillShade="D9"/>
            <w:vAlign w:val="center"/>
          </w:tcPr>
          <w:p w14:paraId="08F635A5" w14:textId="77777777" w:rsidR="00826994" w:rsidRPr="00474C16" w:rsidRDefault="00826994" w:rsidP="00826994">
            <w:pPr>
              <w:jc w:val="right"/>
              <w:rPr>
                <w:rFonts w:cstheme="minorHAnsi"/>
                <w:b/>
                <w:bCs/>
                <w:i/>
                <w:iCs/>
                <w:sz w:val="20"/>
                <w:szCs w:val="20"/>
                <w:u w:val="single"/>
                <w:lang w:eastAsia="ko-KR"/>
              </w:rPr>
            </w:pPr>
          </w:p>
        </w:tc>
        <w:tc>
          <w:tcPr>
            <w:tcW w:w="326" w:type="pct"/>
            <w:tcBorders>
              <w:bottom w:val="single" w:sz="4" w:space="0" w:color="auto"/>
            </w:tcBorders>
            <w:shd w:val="clear" w:color="auto" w:fill="D9D9D9" w:themeFill="background1" w:themeFillShade="D9"/>
            <w:vAlign w:val="center"/>
          </w:tcPr>
          <w:p w14:paraId="68749E3B" w14:textId="77777777" w:rsidR="00826994" w:rsidRPr="00474C16" w:rsidRDefault="00826994" w:rsidP="00826994">
            <w:pPr>
              <w:jc w:val="right"/>
              <w:rPr>
                <w:rFonts w:cstheme="minorHAnsi"/>
                <w:b/>
                <w:bCs/>
                <w:i/>
                <w:iCs/>
                <w:sz w:val="20"/>
                <w:szCs w:val="20"/>
                <w:u w:val="single"/>
              </w:rPr>
            </w:pPr>
          </w:p>
        </w:tc>
        <w:tc>
          <w:tcPr>
            <w:tcW w:w="323" w:type="pct"/>
            <w:tcBorders>
              <w:bottom w:val="single" w:sz="4" w:space="0" w:color="auto"/>
            </w:tcBorders>
            <w:shd w:val="clear" w:color="auto" w:fill="D9D9D9" w:themeFill="background1" w:themeFillShade="D9"/>
          </w:tcPr>
          <w:p w14:paraId="5CE72C7A" w14:textId="77777777" w:rsidR="00826994" w:rsidRPr="00474C16" w:rsidRDefault="00826994" w:rsidP="00826994">
            <w:pPr>
              <w:jc w:val="right"/>
              <w:rPr>
                <w:rFonts w:cstheme="minorHAnsi"/>
                <w:b/>
                <w:bCs/>
                <w:i/>
                <w:iCs/>
                <w:sz w:val="20"/>
                <w:szCs w:val="20"/>
                <w:u w:val="single"/>
                <w:lang w:eastAsia="ko-KR"/>
              </w:rPr>
            </w:pPr>
          </w:p>
        </w:tc>
        <w:tc>
          <w:tcPr>
            <w:tcW w:w="324" w:type="pct"/>
            <w:gridSpan w:val="2"/>
            <w:tcBorders>
              <w:bottom w:val="single" w:sz="4" w:space="0" w:color="auto"/>
            </w:tcBorders>
            <w:shd w:val="clear" w:color="auto" w:fill="D9D9D9" w:themeFill="background1" w:themeFillShade="D9"/>
          </w:tcPr>
          <w:p w14:paraId="2BA22581" w14:textId="77777777" w:rsidR="00826994" w:rsidRPr="00474C16" w:rsidRDefault="00826994" w:rsidP="00826994">
            <w:pPr>
              <w:jc w:val="right"/>
              <w:rPr>
                <w:rFonts w:cstheme="minorHAnsi"/>
                <w:b/>
                <w:bCs/>
                <w:i/>
                <w:iCs/>
                <w:sz w:val="20"/>
                <w:szCs w:val="20"/>
                <w:u w:val="single"/>
                <w:lang w:eastAsia="ko-KR"/>
              </w:rPr>
            </w:pPr>
          </w:p>
        </w:tc>
        <w:tc>
          <w:tcPr>
            <w:tcW w:w="323" w:type="pct"/>
            <w:gridSpan w:val="2"/>
            <w:tcBorders>
              <w:bottom w:val="single" w:sz="4" w:space="0" w:color="auto"/>
            </w:tcBorders>
            <w:shd w:val="clear" w:color="auto" w:fill="D9D9D9" w:themeFill="background1" w:themeFillShade="D9"/>
            <w:vAlign w:val="center"/>
          </w:tcPr>
          <w:p w14:paraId="06858FE5" w14:textId="77777777" w:rsidR="00826994" w:rsidRPr="00474C16" w:rsidRDefault="00826994" w:rsidP="00826994">
            <w:pPr>
              <w:jc w:val="right"/>
              <w:rPr>
                <w:rFonts w:cstheme="minorHAnsi"/>
                <w:b/>
                <w:bCs/>
                <w:i/>
                <w:iCs/>
                <w:sz w:val="20"/>
                <w:szCs w:val="20"/>
                <w:u w:val="single"/>
                <w:lang w:eastAsia="ko-KR"/>
              </w:rPr>
            </w:pPr>
          </w:p>
        </w:tc>
        <w:tc>
          <w:tcPr>
            <w:tcW w:w="323" w:type="pct"/>
            <w:gridSpan w:val="2"/>
            <w:tcBorders>
              <w:bottom w:val="single" w:sz="4" w:space="0" w:color="auto"/>
            </w:tcBorders>
            <w:shd w:val="clear" w:color="auto" w:fill="D9D9D9" w:themeFill="background1" w:themeFillShade="D9"/>
            <w:vAlign w:val="center"/>
          </w:tcPr>
          <w:p w14:paraId="4CEE095A" w14:textId="77777777" w:rsidR="00826994" w:rsidRPr="00474C16" w:rsidRDefault="00826994" w:rsidP="00826994">
            <w:pPr>
              <w:jc w:val="right"/>
              <w:rPr>
                <w:rFonts w:cstheme="minorHAnsi"/>
                <w:b/>
                <w:bCs/>
                <w:i/>
                <w:iCs/>
                <w:sz w:val="20"/>
                <w:szCs w:val="20"/>
                <w:u w:val="single"/>
              </w:rPr>
            </w:pPr>
          </w:p>
        </w:tc>
        <w:tc>
          <w:tcPr>
            <w:tcW w:w="323" w:type="pct"/>
            <w:gridSpan w:val="2"/>
            <w:tcBorders>
              <w:bottom w:val="single" w:sz="4" w:space="0" w:color="auto"/>
            </w:tcBorders>
            <w:shd w:val="clear" w:color="auto" w:fill="D9D9D9" w:themeFill="background1" w:themeFillShade="D9"/>
          </w:tcPr>
          <w:p w14:paraId="62E98E45" w14:textId="77777777" w:rsidR="00826994" w:rsidRPr="00474C16" w:rsidRDefault="00826994" w:rsidP="00826994">
            <w:pPr>
              <w:jc w:val="right"/>
              <w:rPr>
                <w:rFonts w:cstheme="minorHAnsi"/>
                <w:b/>
                <w:bCs/>
                <w:i/>
                <w:iCs/>
                <w:sz w:val="20"/>
                <w:szCs w:val="20"/>
                <w:u w:val="single"/>
                <w:lang w:eastAsia="ko-KR"/>
              </w:rPr>
            </w:pPr>
          </w:p>
        </w:tc>
        <w:tc>
          <w:tcPr>
            <w:tcW w:w="321" w:type="pct"/>
            <w:gridSpan w:val="2"/>
            <w:tcBorders>
              <w:bottom w:val="single" w:sz="4" w:space="0" w:color="auto"/>
            </w:tcBorders>
            <w:shd w:val="clear" w:color="auto" w:fill="D9D9D9" w:themeFill="background1" w:themeFillShade="D9"/>
          </w:tcPr>
          <w:p w14:paraId="3503DF55" w14:textId="77777777" w:rsidR="00826994" w:rsidRPr="00474C16" w:rsidRDefault="00826994" w:rsidP="00826994">
            <w:pPr>
              <w:jc w:val="right"/>
              <w:rPr>
                <w:rFonts w:cstheme="minorHAnsi"/>
                <w:b/>
                <w:bCs/>
                <w:i/>
                <w:iCs/>
                <w:sz w:val="20"/>
                <w:szCs w:val="20"/>
                <w:u w:val="single"/>
                <w:lang w:eastAsia="ko-KR"/>
              </w:rPr>
            </w:pPr>
          </w:p>
        </w:tc>
        <w:tc>
          <w:tcPr>
            <w:tcW w:w="317" w:type="pct"/>
            <w:shd w:val="clear" w:color="auto" w:fill="D9D9D9" w:themeFill="background1" w:themeFillShade="D9"/>
          </w:tcPr>
          <w:p w14:paraId="709B99CA" w14:textId="77777777" w:rsidR="00826994" w:rsidRPr="0069183D" w:rsidRDefault="00826994" w:rsidP="00826994">
            <w:pPr>
              <w:jc w:val="right"/>
              <w:rPr>
                <w:rFonts w:cstheme="minorHAnsi"/>
                <w:color w:val="000000" w:themeColor="text1"/>
                <w:sz w:val="20"/>
                <w:szCs w:val="20"/>
              </w:rPr>
            </w:pPr>
          </w:p>
        </w:tc>
        <w:tc>
          <w:tcPr>
            <w:tcW w:w="315" w:type="pct"/>
            <w:shd w:val="clear" w:color="auto" w:fill="D9D9D9" w:themeFill="background1" w:themeFillShade="D9"/>
          </w:tcPr>
          <w:p w14:paraId="1C67D964" w14:textId="77777777" w:rsidR="00826994" w:rsidRPr="0069183D" w:rsidRDefault="00826994" w:rsidP="00826994">
            <w:pPr>
              <w:jc w:val="right"/>
              <w:rPr>
                <w:rFonts w:cstheme="minorHAnsi"/>
                <w:color w:val="000000" w:themeColor="text1"/>
                <w:sz w:val="20"/>
                <w:szCs w:val="20"/>
              </w:rPr>
            </w:pPr>
          </w:p>
        </w:tc>
      </w:tr>
      <w:tr w:rsidR="00826994" w:rsidRPr="00474C16" w14:paraId="5BAC5F33" w14:textId="77777777" w:rsidTr="00435FE7">
        <w:tc>
          <w:tcPr>
            <w:tcW w:w="489" w:type="pct"/>
            <w:tcBorders>
              <w:bottom w:val="single" w:sz="4" w:space="0" w:color="auto"/>
            </w:tcBorders>
          </w:tcPr>
          <w:p w14:paraId="6F462C44" w14:textId="49CFDFB0" w:rsidR="00826994" w:rsidRPr="00474C16" w:rsidRDefault="00826994" w:rsidP="00826994">
            <w:pPr>
              <w:rPr>
                <w:rFonts w:cstheme="minorHAnsi"/>
                <w:b/>
                <w:bCs/>
                <w:i/>
                <w:sz w:val="20"/>
                <w:szCs w:val="20"/>
                <w:u w:val="single"/>
              </w:rPr>
            </w:pPr>
            <w:ins w:id="144" w:author="SungKwon Soh" w:date="2024-07-05T17:41:00Z" w16du:dateUtc="2024-07-05T06:41:00Z">
              <w:r>
                <w:rPr>
                  <w:rFonts w:cstheme="minorHAnsi"/>
                  <w:iCs/>
                  <w:sz w:val="20"/>
                  <w:szCs w:val="20"/>
                </w:rPr>
                <w:t>Longline</w:t>
              </w:r>
            </w:ins>
          </w:p>
        </w:tc>
        <w:tc>
          <w:tcPr>
            <w:tcW w:w="314" w:type="pct"/>
            <w:tcBorders>
              <w:bottom w:val="single" w:sz="4" w:space="0" w:color="auto"/>
            </w:tcBorders>
            <w:vAlign w:val="center"/>
          </w:tcPr>
          <w:p w14:paraId="721D172C" w14:textId="46C5526E" w:rsidR="00826994" w:rsidRPr="00474C16" w:rsidRDefault="00826994" w:rsidP="00826994">
            <w:pPr>
              <w:jc w:val="right"/>
              <w:rPr>
                <w:rFonts w:cstheme="minorHAnsi"/>
                <w:b/>
                <w:bCs/>
                <w:i/>
                <w:iCs/>
                <w:sz w:val="20"/>
                <w:szCs w:val="20"/>
                <w:u w:val="single"/>
                <w:lang w:eastAsia="ko-KR"/>
              </w:rPr>
            </w:pPr>
            <w:ins w:id="145" w:author="SungKwon Soh" w:date="2024-07-05T17:41:00Z" w16du:dateUtc="2024-07-05T06:41:00Z">
              <w:r w:rsidRPr="00705B52">
                <w:rPr>
                  <w:rFonts w:cstheme="minorHAnsi"/>
                  <w:sz w:val="20"/>
                  <w:szCs w:val="20"/>
                  <w:u w:val="single"/>
                  <w:lang w:eastAsia="ko-KR"/>
                </w:rPr>
                <w:t>0</w:t>
              </w:r>
            </w:ins>
          </w:p>
        </w:tc>
        <w:tc>
          <w:tcPr>
            <w:tcW w:w="326" w:type="pct"/>
            <w:tcBorders>
              <w:bottom w:val="single" w:sz="4" w:space="0" w:color="auto"/>
            </w:tcBorders>
            <w:vAlign w:val="center"/>
          </w:tcPr>
          <w:p w14:paraId="610EF788" w14:textId="1AF82A98" w:rsidR="00826994" w:rsidRPr="00474C16" w:rsidRDefault="00826994" w:rsidP="00826994">
            <w:pPr>
              <w:jc w:val="right"/>
              <w:rPr>
                <w:rFonts w:cstheme="minorHAnsi"/>
                <w:b/>
                <w:bCs/>
                <w:i/>
                <w:iCs/>
                <w:sz w:val="20"/>
                <w:szCs w:val="20"/>
                <w:u w:val="single"/>
              </w:rPr>
            </w:pPr>
            <w:ins w:id="146" w:author="SungKwon Soh" w:date="2024-07-05T17:41:00Z" w16du:dateUtc="2024-07-05T06:41:00Z">
              <w:r>
                <w:rPr>
                  <w:rFonts w:cstheme="minorHAnsi"/>
                  <w:sz w:val="20"/>
                  <w:szCs w:val="20"/>
                  <w:u w:val="single"/>
                </w:rPr>
                <w:t>56.86</w:t>
              </w:r>
            </w:ins>
          </w:p>
        </w:tc>
        <w:tc>
          <w:tcPr>
            <w:tcW w:w="323" w:type="pct"/>
            <w:tcBorders>
              <w:bottom w:val="single" w:sz="4" w:space="0" w:color="auto"/>
            </w:tcBorders>
            <w:vAlign w:val="center"/>
          </w:tcPr>
          <w:p w14:paraId="163B02B0" w14:textId="3D86BA86" w:rsidR="00826994" w:rsidRPr="00474C16" w:rsidRDefault="00826994" w:rsidP="00826994">
            <w:pPr>
              <w:jc w:val="right"/>
              <w:rPr>
                <w:rFonts w:cstheme="minorHAnsi"/>
                <w:b/>
                <w:bCs/>
                <w:i/>
                <w:iCs/>
                <w:sz w:val="20"/>
                <w:szCs w:val="20"/>
                <w:u w:val="single"/>
                <w:lang w:eastAsia="ko-KR"/>
              </w:rPr>
            </w:pPr>
            <w:ins w:id="147" w:author="SungKwon Soh" w:date="2024-07-05T17:41:00Z" w16du:dateUtc="2024-07-05T06:41:00Z">
              <w:r>
                <w:rPr>
                  <w:rFonts w:cstheme="minorHAnsi"/>
                  <w:sz w:val="20"/>
                  <w:szCs w:val="20"/>
                  <w:u w:val="single"/>
                  <w:lang w:eastAsia="ko-KR"/>
                </w:rPr>
                <w:t>0</w:t>
              </w:r>
            </w:ins>
          </w:p>
        </w:tc>
        <w:tc>
          <w:tcPr>
            <w:tcW w:w="326" w:type="pct"/>
            <w:tcBorders>
              <w:bottom w:val="single" w:sz="4" w:space="0" w:color="auto"/>
            </w:tcBorders>
            <w:vAlign w:val="center"/>
          </w:tcPr>
          <w:p w14:paraId="70E2CB16" w14:textId="74AE6E15" w:rsidR="00826994" w:rsidRPr="00474C16" w:rsidRDefault="00826994" w:rsidP="00826994">
            <w:pPr>
              <w:jc w:val="right"/>
              <w:rPr>
                <w:rFonts w:cstheme="minorHAnsi"/>
                <w:b/>
                <w:bCs/>
                <w:i/>
                <w:iCs/>
                <w:sz w:val="20"/>
                <w:szCs w:val="20"/>
                <w:u w:val="single"/>
              </w:rPr>
            </w:pPr>
            <w:ins w:id="148" w:author="SungKwon Soh" w:date="2024-07-05T17:41:00Z" w16du:dateUtc="2024-07-05T06:41:00Z">
              <w:r>
                <w:rPr>
                  <w:rFonts w:cstheme="minorHAnsi"/>
                  <w:sz w:val="20"/>
                  <w:szCs w:val="20"/>
                  <w:u w:val="single"/>
                </w:rPr>
                <w:t>40.77</w:t>
              </w:r>
            </w:ins>
          </w:p>
        </w:tc>
        <w:tc>
          <w:tcPr>
            <w:tcW w:w="327" w:type="pct"/>
            <w:tcBorders>
              <w:bottom w:val="single" w:sz="4" w:space="0" w:color="auto"/>
            </w:tcBorders>
            <w:vAlign w:val="center"/>
          </w:tcPr>
          <w:p w14:paraId="47961130" w14:textId="62C21FCD" w:rsidR="00826994" w:rsidRPr="00474C16" w:rsidRDefault="00826994" w:rsidP="00826994">
            <w:pPr>
              <w:jc w:val="right"/>
              <w:rPr>
                <w:rFonts w:cstheme="minorHAnsi"/>
                <w:b/>
                <w:bCs/>
                <w:i/>
                <w:iCs/>
                <w:sz w:val="20"/>
                <w:szCs w:val="20"/>
                <w:u w:val="single"/>
                <w:lang w:eastAsia="ko-KR"/>
              </w:rPr>
            </w:pPr>
            <w:ins w:id="149" w:author="SungKwon Soh" w:date="2024-07-05T17:41:00Z" w16du:dateUtc="2024-07-05T06:41:00Z">
              <w:r>
                <w:rPr>
                  <w:rFonts w:cstheme="minorHAnsi"/>
                  <w:sz w:val="20"/>
                  <w:szCs w:val="20"/>
                  <w:u w:val="single"/>
                  <w:lang w:eastAsia="ko-KR"/>
                </w:rPr>
                <w:t>0</w:t>
              </w:r>
            </w:ins>
          </w:p>
        </w:tc>
        <w:tc>
          <w:tcPr>
            <w:tcW w:w="326" w:type="pct"/>
            <w:tcBorders>
              <w:bottom w:val="single" w:sz="4" w:space="0" w:color="auto"/>
            </w:tcBorders>
            <w:vAlign w:val="center"/>
          </w:tcPr>
          <w:p w14:paraId="631E4490" w14:textId="4C4AE532" w:rsidR="00826994" w:rsidRPr="00474C16" w:rsidRDefault="00826994" w:rsidP="00826994">
            <w:pPr>
              <w:jc w:val="right"/>
              <w:rPr>
                <w:rFonts w:cstheme="minorHAnsi"/>
                <w:b/>
                <w:bCs/>
                <w:i/>
                <w:iCs/>
                <w:sz w:val="20"/>
                <w:szCs w:val="20"/>
                <w:u w:val="single"/>
              </w:rPr>
            </w:pPr>
            <w:ins w:id="150" w:author="SungKwon Soh" w:date="2024-07-05T17:41:00Z" w16du:dateUtc="2024-07-05T06:41:00Z">
              <w:r>
                <w:rPr>
                  <w:rFonts w:cstheme="minorHAnsi"/>
                  <w:sz w:val="20"/>
                  <w:szCs w:val="20"/>
                  <w:u w:val="single"/>
                </w:rPr>
                <w:t>43.6</w:t>
              </w:r>
            </w:ins>
          </w:p>
        </w:tc>
        <w:tc>
          <w:tcPr>
            <w:tcW w:w="323" w:type="pct"/>
            <w:tcBorders>
              <w:bottom w:val="single" w:sz="4" w:space="0" w:color="auto"/>
            </w:tcBorders>
            <w:shd w:val="clear" w:color="auto" w:fill="auto"/>
          </w:tcPr>
          <w:p w14:paraId="1B393842" w14:textId="70479451" w:rsidR="00826994" w:rsidRPr="00474C16" w:rsidRDefault="00826994" w:rsidP="00826994">
            <w:pPr>
              <w:jc w:val="right"/>
              <w:rPr>
                <w:rFonts w:cstheme="minorHAnsi"/>
                <w:b/>
                <w:bCs/>
                <w:i/>
                <w:iCs/>
                <w:sz w:val="20"/>
                <w:szCs w:val="20"/>
                <w:u w:val="single"/>
                <w:lang w:eastAsia="ko-KR"/>
              </w:rPr>
            </w:pPr>
            <w:ins w:id="151" w:author="SungKwon Soh" w:date="2024-07-05T17:41:00Z" w16du:dateUtc="2024-07-05T06:41:00Z">
              <w:r>
                <w:rPr>
                  <w:rFonts w:cstheme="minorHAnsi"/>
                  <w:sz w:val="20"/>
                  <w:szCs w:val="20"/>
                  <w:u w:val="single"/>
                  <w:lang w:eastAsia="ko-KR"/>
                </w:rPr>
                <w:t>0</w:t>
              </w:r>
            </w:ins>
          </w:p>
        </w:tc>
        <w:tc>
          <w:tcPr>
            <w:tcW w:w="324" w:type="pct"/>
            <w:gridSpan w:val="2"/>
            <w:tcBorders>
              <w:bottom w:val="single" w:sz="4" w:space="0" w:color="auto"/>
            </w:tcBorders>
            <w:shd w:val="clear" w:color="auto" w:fill="auto"/>
          </w:tcPr>
          <w:p w14:paraId="7D2FFDAF" w14:textId="0511C983" w:rsidR="00826994" w:rsidRPr="00474C16" w:rsidRDefault="00826994" w:rsidP="00826994">
            <w:pPr>
              <w:jc w:val="right"/>
              <w:rPr>
                <w:rFonts w:cstheme="minorHAnsi"/>
                <w:b/>
                <w:bCs/>
                <w:i/>
                <w:iCs/>
                <w:sz w:val="20"/>
                <w:szCs w:val="20"/>
                <w:u w:val="single"/>
                <w:lang w:eastAsia="ko-KR"/>
              </w:rPr>
            </w:pPr>
            <w:ins w:id="152" w:author="SungKwon Soh" w:date="2024-07-05T17:41:00Z" w16du:dateUtc="2024-07-05T06:41:00Z">
              <w:r>
                <w:rPr>
                  <w:rFonts w:cstheme="minorHAnsi"/>
                  <w:sz w:val="20"/>
                  <w:szCs w:val="20"/>
                  <w:u w:val="single"/>
                  <w:lang w:eastAsia="ko-KR"/>
                </w:rPr>
                <w:t>47.08</w:t>
              </w:r>
            </w:ins>
          </w:p>
        </w:tc>
        <w:tc>
          <w:tcPr>
            <w:tcW w:w="323" w:type="pct"/>
            <w:gridSpan w:val="2"/>
            <w:tcBorders>
              <w:bottom w:val="single" w:sz="4" w:space="0" w:color="auto"/>
            </w:tcBorders>
            <w:vAlign w:val="center"/>
          </w:tcPr>
          <w:p w14:paraId="35242E3E" w14:textId="166C513A" w:rsidR="00826994" w:rsidRPr="00474C16" w:rsidRDefault="00826994" w:rsidP="00826994">
            <w:pPr>
              <w:jc w:val="right"/>
              <w:rPr>
                <w:rFonts w:cstheme="minorHAnsi"/>
                <w:b/>
                <w:bCs/>
                <w:i/>
                <w:iCs/>
                <w:sz w:val="20"/>
                <w:szCs w:val="20"/>
                <w:u w:val="single"/>
                <w:lang w:eastAsia="ko-KR"/>
              </w:rPr>
            </w:pPr>
            <w:ins w:id="153" w:author="SungKwon Soh" w:date="2024-07-05T17:41:00Z" w16du:dateUtc="2024-07-05T06:41:00Z">
              <w:r>
                <w:rPr>
                  <w:rFonts w:cstheme="minorHAnsi"/>
                  <w:sz w:val="20"/>
                  <w:szCs w:val="20"/>
                  <w:u w:val="single"/>
                  <w:lang w:eastAsia="ko-KR"/>
                </w:rPr>
                <w:t>0</w:t>
              </w:r>
            </w:ins>
          </w:p>
        </w:tc>
        <w:tc>
          <w:tcPr>
            <w:tcW w:w="323" w:type="pct"/>
            <w:gridSpan w:val="2"/>
            <w:tcBorders>
              <w:bottom w:val="single" w:sz="4" w:space="0" w:color="auto"/>
            </w:tcBorders>
            <w:vAlign w:val="center"/>
          </w:tcPr>
          <w:p w14:paraId="480ECA2E" w14:textId="5474DF1B" w:rsidR="00826994" w:rsidRPr="00474C16" w:rsidRDefault="00826994" w:rsidP="00826994">
            <w:pPr>
              <w:jc w:val="right"/>
              <w:rPr>
                <w:rFonts w:cstheme="minorHAnsi"/>
                <w:b/>
                <w:bCs/>
                <w:i/>
                <w:iCs/>
                <w:sz w:val="20"/>
                <w:szCs w:val="20"/>
                <w:u w:val="single"/>
              </w:rPr>
            </w:pPr>
            <w:ins w:id="154" w:author="SungKwon Soh" w:date="2024-07-05T17:41:00Z" w16du:dateUtc="2024-07-05T06:41:00Z">
              <w:r>
                <w:rPr>
                  <w:rFonts w:cstheme="minorHAnsi"/>
                  <w:sz w:val="20"/>
                  <w:szCs w:val="20"/>
                  <w:u w:val="single"/>
                </w:rPr>
                <w:t>41.65</w:t>
              </w:r>
            </w:ins>
          </w:p>
        </w:tc>
        <w:tc>
          <w:tcPr>
            <w:tcW w:w="323" w:type="pct"/>
            <w:gridSpan w:val="2"/>
            <w:tcBorders>
              <w:bottom w:val="single" w:sz="4" w:space="0" w:color="auto"/>
            </w:tcBorders>
          </w:tcPr>
          <w:p w14:paraId="7A6F0F63" w14:textId="22A00220" w:rsidR="00826994" w:rsidRPr="00474C16" w:rsidRDefault="00826994" w:rsidP="00826994">
            <w:pPr>
              <w:jc w:val="right"/>
              <w:rPr>
                <w:rFonts w:cstheme="minorHAnsi"/>
                <w:b/>
                <w:bCs/>
                <w:i/>
                <w:iCs/>
                <w:sz w:val="20"/>
                <w:szCs w:val="20"/>
                <w:u w:val="single"/>
                <w:lang w:eastAsia="ko-KR"/>
              </w:rPr>
            </w:pPr>
            <w:ins w:id="155" w:author="SungKwon Soh" w:date="2024-07-05T17:41:00Z" w16du:dateUtc="2024-07-05T06:41:00Z">
              <w:r>
                <w:rPr>
                  <w:rFonts w:cstheme="minorHAnsi"/>
                  <w:sz w:val="20"/>
                  <w:szCs w:val="20"/>
                  <w:u w:val="single"/>
                  <w:lang w:eastAsia="ko-KR"/>
                </w:rPr>
                <w:t>0</w:t>
              </w:r>
            </w:ins>
          </w:p>
        </w:tc>
        <w:tc>
          <w:tcPr>
            <w:tcW w:w="321" w:type="pct"/>
            <w:gridSpan w:val="2"/>
            <w:tcBorders>
              <w:bottom w:val="single" w:sz="4" w:space="0" w:color="auto"/>
            </w:tcBorders>
          </w:tcPr>
          <w:p w14:paraId="11AE5083" w14:textId="6F7E4E01" w:rsidR="00826994" w:rsidRPr="00474C16" w:rsidRDefault="00826994" w:rsidP="00826994">
            <w:pPr>
              <w:jc w:val="right"/>
              <w:rPr>
                <w:rFonts w:cstheme="minorHAnsi"/>
                <w:b/>
                <w:bCs/>
                <w:i/>
                <w:iCs/>
                <w:sz w:val="20"/>
                <w:szCs w:val="20"/>
                <w:u w:val="single"/>
                <w:lang w:eastAsia="ko-KR"/>
              </w:rPr>
            </w:pPr>
            <w:ins w:id="156" w:author="SungKwon Soh" w:date="2024-07-05T17:41:00Z" w16du:dateUtc="2024-07-05T06:41:00Z">
              <w:r>
                <w:rPr>
                  <w:rFonts w:cstheme="minorHAnsi"/>
                  <w:sz w:val="20"/>
                  <w:szCs w:val="20"/>
                  <w:u w:val="single"/>
                  <w:lang w:eastAsia="ko-KR"/>
                </w:rPr>
                <w:t>34.27</w:t>
              </w:r>
            </w:ins>
          </w:p>
        </w:tc>
        <w:tc>
          <w:tcPr>
            <w:tcW w:w="317" w:type="pct"/>
          </w:tcPr>
          <w:p w14:paraId="67537BB1" w14:textId="5B836809" w:rsidR="00826994" w:rsidRPr="0069183D" w:rsidRDefault="00826994" w:rsidP="00826994">
            <w:pPr>
              <w:jc w:val="right"/>
              <w:rPr>
                <w:rFonts w:cstheme="minorHAnsi"/>
                <w:color w:val="000000" w:themeColor="text1"/>
                <w:sz w:val="20"/>
                <w:szCs w:val="20"/>
              </w:rPr>
            </w:pPr>
            <w:ins w:id="157" w:author="SungKwon Soh" w:date="2024-07-05T17:41:00Z" w16du:dateUtc="2024-07-05T06:41:00Z">
              <w:r>
                <w:rPr>
                  <w:rFonts w:cstheme="minorHAnsi"/>
                  <w:color w:val="000000" w:themeColor="text1"/>
                  <w:sz w:val="20"/>
                  <w:szCs w:val="20"/>
                </w:rPr>
                <w:t>0</w:t>
              </w:r>
            </w:ins>
          </w:p>
        </w:tc>
        <w:tc>
          <w:tcPr>
            <w:tcW w:w="315" w:type="pct"/>
          </w:tcPr>
          <w:p w14:paraId="08BD27CB" w14:textId="5B3AFBDB" w:rsidR="00826994" w:rsidRPr="0069183D" w:rsidRDefault="00826994" w:rsidP="00826994">
            <w:pPr>
              <w:jc w:val="right"/>
              <w:rPr>
                <w:rFonts w:cstheme="minorHAnsi"/>
                <w:color w:val="000000" w:themeColor="text1"/>
                <w:sz w:val="20"/>
                <w:szCs w:val="20"/>
              </w:rPr>
            </w:pPr>
            <w:ins w:id="158" w:author="SungKwon Soh" w:date="2024-07-05T17:41:00Z" w16du:dateUtc="2024-07-05T06:41:00Z">
              <w:r>
                <w:rPr>
                  <w:rFonts w:cstheme="minorHAnsi"/>
                  <w:color w:val="000000" w:themeColor="text1"/>
                  <w:sz w:val="20"/>
                  <w:szCs w:val="20"/>
                </w:rPr>
                <w:t>104.58</w:t>
              </w:r>
            </w:ins>
          </w:p>
        </w:tc>
      </w:tr>
      <w:tr w:rsidR="00826994" w:rsidRPr="00474C16" w14:paraId="216D0D20" w14:textId="77777777" w:rsidTr="00435FE7">
        <w:tc>
          <w:tcPr>
            <w:tcW w:w="489" w:type="pct"/>
            <w:tcBorders>
              <w:bottom w:val="single" w:sz="4" w:space="0" w:color="auto"/>
            </w:tcBorders>
          </w:tcPr>
          <w:p w14:paraId="7ECD1A2A" w14:textId="00DCF18E" w:rsidR="00826994" w:rsidRPr="00474C16" w:rsidRDefault="00826994" w:rsidP="00826994">
            <w:pPr>
              <w:rPr>
                <w:rFonts w:cstheme="minorHAnsi"/>
                <w:b/>
                <w:bCs/>
                <w:i/>
                <w:sz w:val="20"/>
                <w:szCs w:val="20"/>
                <w:u w:val="single"/>
              </w:rPr>
            </w:pPr>
            <w:ins w:id="159" w:author="SungKwon Soh" w:date="2024-07-05T17:41:00Z" w16du:dateUtc="2024-07-05T06:41:00Z">
              <w:r>
                <w:rPr>
                  <w:rFonts w:cstheme="minorHAnsi"/>
                  <w:iCs/>
                  <w:sz w:val="20"/>
                  <w:szCs w:val="20"/>
                </w:rPr>
                <w:t>Handline</w:t>
              </w:r>
            </w:ins>
          </w:p>
        </w:tc>
        <w:tc>
          <w:tcPr>
            <w:tcW w:w="314" w:type="pct"/>
            <w:tcBorders>
              <w:bottom w:val="single" w:sz="4" w:space="0" w:color="auto"/>
            </w:tcBorders>
            <w:vAlign w:val="center"/>
          </w:tcPr>
          <w:p w14:paraId="1D71BA04" w14:textId="372B84C4" w:rsidR="00826994" w:rsidRPr="00474C16" w:rsidRDefault="00826994" w:rsidP="00826994">
            <w:pPr>
              <w:jc w:val="right"/>
              <w:rPr>
                <w:rFonts w:cstheme="minorHAnsi"/>
                <w:b/>
                <w:bCs/>
                <w:i/>
                <w:iCs/>
                <w:sz w:val="20"/>
                <w:szCs w:val="20"/>
                <w:u w:val="single"/>
                <w:lang w:eastAsia="ko-KR"/>
              </w:rPr>
            </w:pPr>
            <w:ins w:id="160" w:author="SungKwon Soh" w:date="2024-07-05T17:41:00Z" w16du:dateUtc="2024-07-05T06:41:00Z">
              <w:r w:rsidRPr="004A4124">
                <w:rPr>
                  <w:rFonts w:cstheme="minorHAnsi"/>
                  <w:sz w:val="20"/>
                  <w:szCs w:val="20"/>
                  <w:u w:val="single"/>
                  <w:lang w:eastAsia="ko-KR"/>
                </w:rPr>
                <w:t>0</w:t>
              </w:r>
            </w:ins>
          </w:p>
        </w:tc>
        <w:tc>
          <w:tcPr>
            <w:tcW w:w="326" w:type="pct"/>
            <w:tcBorders>
              <w:bottom w:val="single" w:sz="4" w:space="0" w:color="auto"/>
            </w:tcBorders>
            <w:vAlign w:val="center"/>
          </w:tcPr>
          <w:p w14:paraId="2EF9EF90" w14:textId="1B91252E" w:rsidR="00826994" w:rsidRPr="00474C16" w:rsidRDefault="00826994" w:rsidP="00826994">
            <w:pPr>
              <w:jc w:val="right"/>
              <w:rPr>
                <w:rFonts w:cstheme="minorHAnsi"/>
                <w:b/>
                <w:bCs/>
                <w:i/>
                <w:iCs/>
                <w:sz w:val="20"/>
                <w:szCs w:val="20"/>
                <w:u w:val="single"/>
              </w:rPr>
            </w:pPr>
            <w:ins w:id="161" w:author="SungKwon Soh" w:date="2024-07-05T17:41:00Z" w16du:dateUtc="2024-07-05T06:41:00Z">
              <w:r>
                <w:rPr>
                  <w:rFonts w:cstheme="minorHAnsi"/>
                  <w:sz w:val="20"/>
                  <w:szCs w:val="20"/>
                  <w:u w:val="single"/>
                </w:rPr>
                <w:t>0</w:t>
              </w:r>
            </w:ins>
          </w:p>
        </w:tc>
        <w:tc>
          <w:tcPr>
            <w:tcW w:w="323" w:type="pct"/>
            <w:tcBorders>
              <w:bottom w:val="single" w:sz="4" w:space="0" w:color="auto"/>
            </w:tcBorders>
            <w:vAlign w:val="center"/>
          </w:tcPr>
          <w:p w14:paraId="4568456C" w14:textId="2A4C09B6" w:rsidR="00826994" w:rsidRPr="00474C16" w:rsidRDefault="00826994" w:rsidP="00826994">
            <w:pPr>
              <w:jc w:val="right"/>
              <w:rPr>
                <w:rFonts w:cstheme="minorHAnsi"/>
                <w:b/>
                <w:bCs/>
                <w:i/>
                <w:iCs/>
                <w:sz w:val="20"/>
                <w:szCs w:val="20"/>
                <w:u w:val="single"/>
                <w:lang w:eastAsia="ko-KR"/>
              </w:rPr>
            </w:pPr>
            <w:ins w:id="162" w:author="SungKwon Soh" w:date="2024-07-05T17:41:00Z" w16du:dateUtc="2024-07-05T06:41:00Z">
              <w:r>
                <w:rPr>
                  <w:rFonts w:cstheme="minorHAnsi"/>
                  <w:sz w:val="20"/>
                  <w:szCs w:val="20"/>
                  <w:u w:val="single"/>
                  <w:lang w:eastAsia="ko-KR"/>
                </w:rPr>
                <w:t>0</w:t>
              </w:r>
            </w:ins>
          </w:p>
        </w:tc>
        <w:tc>
          <w:tcPr>
            <w:tcW w:w="326" w:type="pct"/>
            <w:tcBorders>
              <w:bottom w:val="single" w:sz="4" w:space="0" w:color="auto"/>
            </w:tcBorders>
            <w:vAlign w:val="center"/>
          </w:tcPr>
          <w:p w14:paraId="4C3C1F78" w14:textId="421D6734" w:rsidR="00826994" w:rsidRPr="00474C16" w:rsidRDefault="00826994" w:rsidP="00826994">
            <w:pPr>
              <w:jc w:val="right"/>
              <w:rPr>
                <w:rFonts w:cstheme="minorHAnsi"/>
                <w:b/>
                <w:bCs/>
                <w:i/>
                <w:iCs/>
                <w:sz w:val="20"/>
                <w:szCs w:val="20"/>
                <w:u w:val="single"/>
              </w:rPr>
            </w:pPr>
            <w:ins w:id="163" w:author="SungKwon Soh" w:date="2024-07-05T17:41:00Z" w16du:dateUtc="2024-07-05T06:41:00Z">
              <w:r>
                <w:rPr>
                  <w:rFonts w:cstheme="minorHAnsi"/>
                  <w:sz w:val="20"/>
                  <w:szCs w:val="20"/>
                  <w:u w:val="single"/>
                </w:rPr>
                <w:t>0</w:t>
              </w:r>
            </w:ins>
          </w:p>
        </w:tc>
        <w:tc>
          <w:tcPr>
            <w:tcW w:w="327" w:type="pct"/>
            <w:tcBorders>
              <w:bottom w:val="single" w:sz="4" w:space="0" w:color="auto"/>
            </w:tcBorders>
            <w:vAlign w:val="center"/>
          </w:tcPr>
          <w:p w14:paraId="39901343" w14:textId="7D0D18CB" w:rsidR="00826994" w:rsidRPr="00474C16" w:rsidRDefault="00826994" w:rsidP="00826994">
            <w:pPr>
              <w:jc w:val="right"/>
              <w:rPr>
                <w:rFonts w:cstheme="minorHAnsi"/>
                <w:b/>
                <w:bCs/>
                <w:i/>
                <w:iCs/>
                <w:sz w:val="20"/>
                <w:szCs w:val="20"/>
                <w:u w:val="single"/>
                <w:lang w:eastAsia="ko-KR"/>
              </w:rPr>
            </w:pPr>
            <w:ins w:id="164" w:author="SungKwon Soh" w:date="2024-07-05T17:41:00Z" w16du:dateUtc="2024-07-05T06:41:00Z">
              <w:r>
                <w:rPr>
                  <w:rFonts w:cstheme="minorHAnsi"/>
                  <w:sz w:val="20"/>
                  <w:szCs w:val="20"/>
                  <w:u w:val="single"/>
                  <w:lang w:eastAsia="ko-KR"/>
                </w:rPr>
                <w:t>0</w:t>
              </w:r>
            </w:ins>
          </w:p>
        </w:tc>
        <w:tc>
          <w:tcPr>
            <w:tcW w:w="326" w:type="pct"/>
            <w:tcBorders>
              <w:bottom w:val="single" w:sz="4" w:space="0" w:color="auto"/>
            </w:tcBorders>
            <w:vAlign w:val="center"/>
          </w:tcPr>
          <w:p w14:paraId="673FD4EB" w14:textId="7A7D1AF4" w:rsidR="00826994" w:rsidRPr="00474C16" w:rsidRDefault="00826994" w:rsidP="00826994">
            <w:pPr>
              <w:jc w:val="right"/>
              <w:rPr>
                <w:rFonts w:cstheme="minorHAnsi"/>
                <w:b/>
                <w:bCs/>
                <w:i/>
                <w:iCs/>
                <w:sz w:val="20"/>
                <w:szCs w:val="20"/>
                <w:u w:val="single"/>
              </w:rPr>
            </w:pPr>
            <w:ins w:id="165" w:author="SungKwon Soh" w:date="2024-07-05T17:41:00Z" w16du:dateUtc="2024-07-05T06:41:00Z">
              <w:r>
                <w:rPr>
                  <w:rFonts w:cstheme="minorHAnsi"/>
                  <w:sz w:val="20"/>
                  <w:szCs w:val="20"/>
                  <w:u w:val="single"/>
                </w:rPr>
                <w:t>22.2</w:t>
              </w:r>
            </w:ins>
          </w:p>
        </w:tc>
        <w:tc>
          <w:tcPr>
            <w:tcW w:w="323" w:type="pct"/>
            <w:tcBorders>
              <w:bottom w:val="single" w:sz="4" w:space="0" w:color="auto"/>
            </w:tcBorders>
            <w:shd w:val="clear" w:color="auto" w:fill="auto"/>
          </w:tcPr>
          <w:p w14:paraId="16D82493" w14:textId="2C80028B" w:rsidR="00826994" w:rsidRPr="00474C16" w:rsidRDefault="00826994" w:rsidP="00826994">
            <w:pPr>
              <w:jc w:val="right"/>
              <w:rPr>
                <w:rFonts w:cstheme="minorHAnsi"/>
                <w:b/>
                <w:bCs/>
                <w:i/>
                <w:iCs/>
                <w:sz w:val="20"/>
                <w:szCs w:val="20"/>
                <w:u w:val="single"/>
                <w:lang w:eastAsia="ko-KR"/>
              </w:rPr>
            </w:pPr>
            <w:ins w:id="166" w:author="SungKwon Soh" w:date="2024-07-05T17:41:00Z" w16du:dateUtc="2024-07-05T06:41:00Z">
              <w:r>
                <w:rPr>
                  <w:rFonts w:cstheme="minorHAnsi"/>
                  <w:sz w:val="20"/>
                  <w:szCs w:val="20"/>
                  <w:u w:val="single"/>
                  <w:lang w:eastAsia="ko-KR"/>
                </w:rPr>
                <w:t>0</w:t>
              </w:r>
            </w:ins>
          </w:p>
        </w:tc>
        <w:tc>
          <w:tcPr>
            <w:tcW w:w="324" w:type="pct"/>
            <w:gridSpan w:val="2"/>
            <w:tcBorders>
              <w:bottom w:val="single" w:sz="4" w:space="0" w:color="auto"/>
            </w:tcBorders>
            <w:shd w:val="clear" w:color="auto" w:fill="auto"/>
          </w:tcPr>
          <w:p w14:paraId="7CFFCFC6" w14:textId="45EE6ABC" w:rsidR="00826994" w:rsidRPr="00474C16" w:rsidRDefault="00826994" w:rsidP="00826994">
            <w:pPr>
              <w:jc w:val="right"/>
              <w:rPr>
                <w:rFonts w:cstheme="minorHAnsi"/>
                <w:b/>
                <w:bCs/>
                <w:i/>
                <w:iCs/>
                <w:sz w:val="20"/>
                <w:szCs w:val="20"/>
                <w:u w:val="single"/>
                <w:lang w:eastAsia="ko-KR"/>
              </w:rPr>
            </w:pPr>
            <w:ins w:id="167" w:author="SungKwon Soh" w:date="2024-07-05T17:41:00Z" w16du:dateUtc="2024-07-05T06:41:00Z">
              <w:r>
                <w:rPr>
                  <w:rFonts w:cstheme="minorHAnsi"/>
                  <w:sz w:val="20"/>
                  <w:szCs w:val="20"/>
                  <w:u w:val="single"/>
                  <w:lang w:eastAsia="ko-KR"/>
                </w:rPr>
                <w:t>7.40</w:t>
              </w:r>
            </w:ins>
          </w:p>
        </w:tc>
        <w:tc>
          <w:tcPr>
            <w:tcW w:w="323" w:type="pct"/>
            <w:gridSpan w:val="2"/>
            <w:tcBorders>
              <w:bottom w:val="single" w:sz="4" w:space="0" w:color="auto"/>
            </w:tcBorders>
            <w:vAlign w:val="center"/>
          </w:tcPr>
          <w:p w14:paraId="7CD2DDDB" w14:textId="668178C6" w:rsidR="00826994" w:rsidRPr="00474C16" w:rsidRDefault="00826994" w:rsidP="00826994">
            <w:pPr>
              <w:jc w:val="right"/>
              <w:rPr>
                <w:rFonts w:cstheme="minorHAnsi"/>
                <w:b/>
                <w:bCs/>
                <w:i/>
                <w:iCs/>
                <w:sz w:val="20"/>
                <w:szCs w:val="20"/>
                <w:u w:val="single"/>
                <w:lang w:eastAsia="ko-KR"/>
              </w:rPr>
            </w:pPr>
            <w:ins w:id="168" w:author="SungKwon Soh" w:date="2024-07-05T17:41:00Z" w16du:dateUtc="2024-07-05T06:41:00Z">
              <w:r>
                <w:rPr>
                  <w:rFonts w:cstheme="minorHAnsi"/>
                  <w:sz w:val="20"/>
                  <w:szCs w:val="20"/>
                  <w:u w:val="single"/>
                  <w:lang w:eastAsia="ko-KR"/>
                </w:rPr>
                <w:t>0</w:t>
              </w:r>
            </w:ins>
          </w:p>
        </w:tc>
        <w:tc>
          <w:tcPr>
            <w:tcW w:w="323" w:type="pct"/>
            <w:gridSpan w:val="2"/>
            <w:tcBorders>
              <w:bottom w:val="single" w:sz="4" w:space="0" w:color="auto"/>
            </w:tcBorders>
            <w:vAlign w:val="center"/>
          </w:tcPr>
          <w:p w14:paraId="40960F5F" w14:textId="100332E7" w:rsidR="00826994" w:rsidRPr="00474C16" w:rsidRDefault="00826994" w:rsidP="00826994">
            <w:pPr>
              <w:jc w:val="right"/>
              <w:rPr>
                <w:rFonts w:cstheme="minorHAnsi"/>
                <w:b/>
                <w:bCs/>
                <w:i/>
                <w:iCs/>
                <w:sz w:val="20"/>
                <w:szCs w:val="20"/>
                <w:u w:val="single"/>
              </w:rPr>
            </w:pPr>
            <w:ins w:id="169" w:author="SungKwon Soh" w:date="2024-07-05T17:41:00Z" w16du:dateUtc="2024-07-05T06:41:00Z">
              <w:r>
                <w:rPr>
                  <w:rFonts w:cstheme="minorHAnsi"/>
                  <w:sz w:val="20"/>
                  <w:szCs w:val="20"/>
                  <w:u w:val="single"/>
                </w:rPr>
                <w:t>0</w:t>
              </w:r>
            </w:ins>
          </w:p>
        </w:tc>
        <w:tc>
          <w:tcPr>
            <w:tcW w:w="323" w:type="pct"/>
            <w:gridSpan w:val="2"/>
            <w:tcBorders>
              <w:bottom w:val="single" w:sz="4" w:space="0" w:color="auto"/>
            </w:tcBorders>
          </w:tcPr>
          <w:p w14:paraId="57D8903E" w14:textId="65C47BC4" w:rsidR="00826994" w:rsidRPr="00474C16" w:rsidRDefault="00826994" w:rsidP="00826994">
            <w:pPr>
              <w:jc w:val="right"/>
              <w:rPr>
                <w:rFonts w:cstheme="minorHAnsi"/>
                <w:b/>
                <w:bCs/>
                <w:i/>
                <w:iCs/>
                <w:sz w:val="20"/>
                <w:szCs w:val="20"/>
                <w:u w:val="single"/>
                <w:lang w:eastAsia="ko-KR"/>
              </w:rPr>
            </w:pPr>
            <w:ins w:id="170" w:author="SungKwon Soh" w:date="2024-07-05T17:41:00Z" w16du:dateUtc="2024-07-05T06:41:00Z">
              <w:r>
                <w:rPr>
                  <w:rFonts w:cstheme="minorHAnsi"/>
                  <w:sz w:val="20"/>
                  <w:szCs w:val="20"/>
                  <w:u w:val="single"/>
                  <w:lang w:eastAsia="ko-KR"/>
                </w:rPr>
                <w:t>0</w:t>
              </w:r>
            </w:ins>
          </w:p>
        </w:tc>
        <w:tc>
          <w:tcPr>
            <w:tcW w:w="321" w:type="pct"/>
            <w:gridSpan w:val="2"/>
            <w:tcBorders>
              <w:bottom w:val="single" w:sz="4" w:space="0" w:color="auto"/>
            </w:tcBorders>
          </w:tcPr>
          <w:p w14:paraId="2A228779" w14:textId="3DCD02B8" w:rsidR="00826994" w:rsidRPr="00474C16" w:rsidRDefault="00826994" w:rsidP="00826994">
            <w:pPr>
              <w:jc w:val="right"/>
              <w:rPr>
                <w:rFonts w:cstheme="minorHAnsi"/>
                <w:b/>
                <w:bCs/>
                <w:i/>
                <w:iCs/>
                <w:sz w:val="20"/>
                <w:szCs w:val="20"/>
                <w:u w:val="single"/>
                <w:lang w:eastAsia="ko-KR"/>
              </w:rPr>
            </w:pPr>
            <w:ins w:id="171" w:author="SungKwon Soh" w:date="2024-07-05T17:41:00Z" w16du:dateUtc="2024-07-05T06:41:00Z">
              <w:r>
                <w:rPr>
                  <w:rFonts w:cstheme="minorHAnsi"/>
                  <w:sz w:val="20"/>
                  <w:szCs w:val="20"/>
                  <w:u w:val="single"/>
                  <w:lang w:eastAsia="ko-KR"/>
                </w:rPr>
                <w:t>0</w:t>
              </w:r>
            </w:ins>
          </w:p>
        </w:tc>
        <w:tc>
          <w:tcPr>
            <w:tcW w:w="317" w:type="pct"/>
          </w:tcPr>
          <w:p w14:paraId="09B3E47C" w14:textId="7CEE11A0" w:rsidR="00826994" w:rsidRPr="0069183D" w:rsidRDefault="00826994" w:rsidP="00826994">
            <w:pPr>
              <w:jc w:val="right"/>
              <w:rPr>
                <w:rFonts w:cstheme="minorHAnsi"/>
                <w:color w:val="000000" w:themeColor="text1"/>
                <w:sz w:val="20"/>
                <w:szCs w:val="20"/>
              </w:rPr>
            </w:pPr>
            <w:ins w:id="172" w:author="SungKwon Soh" w:date="2024-07-05T17:41:00Z" w16du:dateUtc="2024-07-05T06:41:00Z">
              <w:r>
                <w:rPr>
                  <w:rFonts w:cstheme="minorHAnsi"/>
                  <w:color w:val="000000" w:themeColor="text1"/>
                  <w:sz w:val="20"/>
                  <w:szCs w:val="20"/>
                </w:rPr>
                <w:t>0</w:t>
              </w:r>
            </w:ins>
          </w:p>
        </w:tc>
        <w:tc>
          <w:tcPr>
            <w:tcW w:w="315" w:type="pct"/>
          </w:tcPr>
          <w:p w14:paraId="55510D03" w14:textId="54271D96" w:rsidR="00826994" w:rsidRPr="0069183D" w:rsidRDefault="00826994" w:rsidP="00826994">
            <w:pPr>
              <w:jc w:val="right"/>
              <w:rPr>
                <w:rFonts w:cstheme="minorHAnsi"/>
                <w:color w:val="000000" w:themeColor="text1"/>
                <w:sz w:val="20"/>
                <w:szCs w:val="20"/>
              </w:rPr>
            </w:pPr>
            <w:ins w:id="173" w:author="SungKwon Soh" w:date="2024-07-05T17:41:00Z" w16du:dateUtc="2024-07-05T06:41:00Z">
              <w:r>
                <w:rPr>
                  <w:rFonts w:cstheme="minorHAnsi"/>
                  <w:color w:val="000000" w:themeColor="text1"/>
                  <w:sz w:val="20"/>
                  <w:szCs w:val="20"/>
                </w:rPr>
                <w:t>0</w:t>
              </w:r>
            </w:ins>
          </w:p>
        </w:tc>
      </w:tr>
      <w:tr w:rsidR="00826994" w:rsidRPr="00474C16" w14:paraId="12BDEF53" w14:textId="77777777" w:rsidTr="00435FE7">
        <w:tc>
          <w:tcPr>
            <w:tcW w:w="489" w:type="pct"/>
            <w:tcBorders>
              <w:bottom w:val="single" w:sz="4" w:space="0" w:color="auto"/>
            </w:tcBorders>
          </w:tcPr>
          <w:p w14:paraId="6F9D40B7" w14:textId="7BA6E412" w:rsidR="00826994" w:rsidRPr="00474C16" w:rsidRDefault="00826994" w:rsidP="00826994">
            <w:pPr>
              <w:rPr>
                <w:rFonts w:cstheme="minorHAnsi"/>
                <w:b/>
                <w:bCs/>
                <w:i/>
                <w:sz w:val="20"/>
                <w:szCs w:val="20"/>
                <w:u w:val="single"/>
              </w:rPr>
            </w:pPr>
            <w:ins w:id="174" w:author="SungKwon Soh" w:date="2024-07-05T17:41:00Z" w16du:dateUtc="2024-07-05T06:41:00Z">
              <w:r>
                <w:rPr>
                  <w:rFonts w:cstheme="minorHAnsi"/>
                  <w:iCs/>
                  <w:sz w:val="20"/>
                  <w:szCs w:val="20"/>
                </w:rPr>
                <w:t>Troll</w:t>
              </w:r>
            </w:ins>
          </w:p>
        </w:tc>
        <w:tc>
          <w:tcPr>
            <w:tcW w:w="314" w:type="pct"/>
            <w:tcBorders>
              <w:bottom w:val="single" w:sz="4" w:space="0" w:color="auto"/>
            </w:tcBorders>
            <w:vAlign w:val="center"/>
          </w:tcPr>
          <w:p w14:paraId="7EC8A03E" w14:textId="4C888BE9" w:rsidR="00826994" w:rsidRPr="00474C16" w:rsidRDefault="00826994" w:rsidP="00826994">
            <w:pPr>
              <w:jc w:val="right"/>
              <w:rPr>
                <w:rFonts w:cstheme="minorHAnsi"/>
                <w:b/>
                <w:bCs/>
                <w:i/>
                <w:iCs/>
                <w:sz w:val="20"/>
                <w:szCs w:val="20"/>
                <w:u w:val="single"/>
                <w:lang w:eastAsia="ko-KR"/>
              </w:rPr>
            </w:pPr>
            <w:ins w:id="175" w:author="SungKwon Soh" w:date="2024-07-05T17:41:00Z" w16du:dateUtc="2024-07-05T06:41:00Z">
              <w:r w:rsidRPr="004A4124">
                <w:rPr>
                  <w:rFonts w:cstheme="minorHAnsi"/>
                  <w:sz w:val="20"/>
                  <w:szCs w:val="20"/>
                  <w:u w:val="single"/>
                  <w:lang w:eastAsia="ko-KR"/>
                </w:rPr>
                <w:t>0</w:t>
              </w:r>
            </w:ins>
          </w:p>
        </w:tc>
        <w:tc>
          <w:tcPr>
            <w:tcW w:w="326" w:type="pct"/>
            <w:tcBorders>
              <w:bottom w:val="single" w:sz="4" w:space="0" w:color="auto"/>
            </w:tcBorders>
            <w:vAlign w:val="center"/>
          </w:tcPr>
          <w:p w14:paraId="71B85CC9" w14:textId="2D6C4FC6" w:rsidR="00826994" w:rsidRPr="00474C16" w:rsidRDefault="00826994" w:rsidP="00826994">
            <w:pPr>
              <w:jc w:val="right"/>
              <w:rPr>
                <w:rFonts w:cstheme="minorHAnsi"/>
                <w:b/>
                <w:bCs/>
                <w:i/>
                <w:iCs/>
                <w:sz w:val="20"/>
                <w:szCs w:val="20"/>
                <w:u w:val="single"/>
              </w:rPr>
            </w:pPr>
            <w:ins w:id="176" w:author="SungKwon Soh" w:date="2024-07-05T17:41:00Z" w16du:dateUtc="2024-07-05T06:41:00Z">
              <w:r>
                <w:rPr>
                  <w:rFonts w:cstheme="minorHAnsi"/>
                  <w:sz w:val="20"/>
                  <w:szCs w:val="20"/>
                  <w:u w:val="single"/>
                </w:rPr>
                <w:t>0</w:t>
              </w:r>
            </w:ins>
          </w:p>
        </w:tc>
        <w:tc>
          <w:tcPr>
            <w:tcW w:w="323" w:type="pct"/>
            <w:tcBorders>
              <w:bottom w:val="single" w:sz="4" w:space="0" w:color="auto"/>
            </w:tcBorders>
            <w:vAlign w:val="center"/>
          </w:tcPr>
          <w:p w14:paraId="48CC8B5F" w14:textId="2F3D2883" w:rsidR="00826994" w:rsidRPr="00474C16" w:rsidRDefault="00826994" w:rsidP="00826994">
            <w:pPr>
              <w:jc w:val="right"/>
              <w:rPr>
                <w:rFonts w:cstheme="minorHAnsi"/>
                <w:b/>
                <w:bCs/>
                <w:i/>
                <w:iCs/>
                <w:sz w:val="20"/>
                <w:szCs w:val="20"/>
                <w:u w:val="single"/>
                <w:lang w:eastAsia="ko-KR"/>
              </w:rPr>
            </w:pPr>
            <w:ins w:id="177" w:author="SungKwon Soh" w:date="2024-07-05T17:41:00Z" w16du:dateUtc="2024-07-05T06:41:00Z">
              <w:r>
                <w:rPr>
                  <w:rFonts w:cstheme="minorHAnsi"/>
                  <w:sz w:val="20"/>
                  <w:szCs w:val="20"/>
                  <w:u w:val="single"/>
                  <w:lang w:eastAsia="ko-KR"/>
                </w:rPr>
                <w:t>0</w:t>
              </w:r>
            </w:ins>
          </w:p>
        </w:tc>
        <w:tc>
          <w:tcPr>
            <w:tcW w:w="326" w:type="pct"/>
            <w:tcBorders>
              <w:bottom w:val="single" w:sz="4" w:space="0" w:color="auto"/>
            </w:tcBorders>
            <w:vAlign w:val="center"/>
          </w:tcPr>
          <w:p w14:paraId="6A0B9B31" w14:textId="5847EB4D" w:rsidR="00826994" w:rsidRPr="00474C16" w:rsidRDefault="00826994" w:rsidP="00826994">
            <w:pPr>
              <w:jc w:val="right"/>
              <w:rPr>
                <w:rFonts w:cstheme="minorHAnsi"/>
                <w:b/>
                <w:bCs/>
                <w:i/>
                <w:iCs/>
                <w:sz w:val="20"/>
                <w:szCs w:val="20"/>
                <w:u w:val="single"/>
              </w:rPr>
            </w:pPr>
            <w:ins w:id="178" w:author="SungKwon Soh" w:date="2024-07-05T17:41:00Z" w16du:dateUtc="2024-07-05T06:41:00Z">
              <w:r>
                <w:rPr>
                  <w:rFonts w:cstheme="minorHAnsi"/>
                  <w:sz w:val="20"/>
                  <w:szCs w:val="20"/>
                  <w:u w:val="single"/>
                </w:rPr>
                <w:t>0</w:t>
              </w:r>
            </w:ins>
          </w:p>
        </w:tc>
        <w:tc>
          <w:tcPr>
            <w:tcW w:w="327" w:type="pct"/>
            <w:tcBorders>
              <w:bottom w:val="single" w:sz="4" w:space="0" w:color="auto"/>
            </w:tcBorders>
            <w:vAlign w:val="center"/>
          </w:tcPr>
          <w:p w14:paraId="5A4DA547" w14:textId="5A1ACE46" w:rsidR="00826994" w:rsidRPr="00474C16" w:rsidRDefault="00826994" w:rsidP="00826994">
            <w:pPr>
              <w:jc w:val="right"/>
              <w:rPr>
                <w:rFonts w:cstheme="minorHAnsi"/>
                <w:b/>
                <w:bCs/>
                <w:i/>
                <w:iCs/>
                <w:sz w:val="20"/>
                <w:szCs w:val="20"/>
                <w:u w:val="single"/>
                <w:lang w:eastAsia="ko-KR"/>
              </w:rPr>
            </w:pPr>
            <w:ins w:id="179" w:author="SungKwon Soh" w:date="2024-07-05T17:41:00Z" w16du:dateUtc="2024-07-05T06:41:00Z">
              <w:r>
                <w:rPr>
                  <w:rFonts w:cstheme="minorHAnsi"/>
                  <w:sz w:val="20"/>
                  <w:szCs w:val="20"/>
                  <w:u w:val="single"/>
                  <w:lang w:eastAsia="ko-KR"/>
                </w:rPr>
                <w:t>0</w:t>
              </w:r>
            </w:ins>
          </w:p>
        </w:tc>
        <w:tc>
          <w:tcPr>
            <w:tcW w:w="326" w:type="pct"/>
            <w:tcBorders>
              <w:bottom w:val="single" w:sz="4" w:space="0" w:color="auto"/>
            </w:tcBorders>
            <w:vAlign w:val="center"/>
          </w:tcPr>
          <w:p w14:paraId="6FCA8602" w14:textId="51684372" w:rsidR="00826994" w:rsidRPr="00474C16" w:rsidRDefault="00826994" w:rsidP="00826994">
            <w:pPr>
              <w:jc w:val="right"/>
              <w:rPr>
                <w:rFonts w:cstheme="minorHAnsi"/>
                <w:b/>
                <w:bCs/>
                <w:i/>
                <w:iCs/>
                <w:sz w:val="20"/>
                <w:szCs w:val="20"/>
                <w:u w:val="single"/>
              </w:rPr>
            </w:pPr>
            <w:ins w:id="180" w:author="SungKwon Soh" w:date="2024-07-05T17:41:00Z" w16du:dateUtc="2024-07-05T06:41:00Z">
              <w:r>
                <w:rPr>
                  <w:rFonts w:cstheme="minorHAnsi"/>
                  <w:sz w:val="20"/>
                  <w:szCs w:val="20"/>
                  <w:u w:val="single"/>
                </w:rPr>
                <w:t>1.6</w:t>
              </w:r>
            </w:ins>
          </w:p>
        </w:tc>
        <w:tc>
          <w:tcPr>
            <w:tcW w:w="323" w:type="pct"/>
            <w:tcBorders>
              <w:bottom w:val="single" w:sz="4" w:space="0" w:color="auto"/>
            </w:tcBorders>
            <w:shd w:val="clear" w:color="auto" w:fill="auto"/>
          </w:tcPr>
          <w:p w14:paraId="4783E62C" w14:textId="27F05B76" w:rsidR="00826994" w:rsidRPr="00474C16" w:rsidRDefault="00826994" w:rsidP="00826994">
            <w:pPr>
              <w:jc w:val="right"/>
              <w:rPr>
                <w:rFonts w:cstheme="minorHAnsi"/>
                <w:b/>
                <w:bCs/>
                <w:i/>
                <w:iCs/>
                <w:sz w:val="20"/>
                <w:szCs w:val="20"/>
                <w:u w:val="single"/>
                <w:lang w:eastAsia="ko-KR"/>
              </w:rPr>
            </w:pPr>
            <w:ins w:id="181" w:author="SungKwon Soh" w:date="2024-07-05T17:41:00Z" w16du:dateUtc="2024-07-05T06:41:00Z">
              <w:r>
                <w:rPr>
                  <w:rFonts w:cstheme="minorHAnsi"/>
                  <w:sz w:val="20"/>
                  <w:szCs w:val="20"/>
                  <w:u w:val="single"/>
                  <w:lang w:eastAsia="ko-KR"/>
                </w:rPr>
                <w:t>0</w:t>
              </w:r>
            </w:ins>
          </w:p>
        </w:tc>
        <w:tc>
          <w:tcPr>
            <w:tcW w:w="324" w:type="pct"/>
            <w:gridSpan w:val="2"/>
            <w:tcBorders>
              <w:bottom w:val="single" w:sz="4" w:space="0" w:color="auto"/>
            </w:tcBorders>
            <w:shd w:val="clear" w:color="auto" w:fill="auto"/>
          </w:tcPr>
          <w:p w14:paraId="2A22121C" w14:textId="4AF178B0" w:rsidR="00826994" w:rsidRPr="00474C16" w:rsidRDefault="00826994" w:rsidP="00826994">
            <w:pPr>
              <w:jc w:val="right"/>
              <w:rPr>
                <w:rFonts w:cstheme="minorHAnsi"/>
                <w:b/>
                <w:bCs/>
                <w:i/>
                <w:iCs/>
                <w:sz w:val="20"/>
                <w:szCs w:val="20"/>
                <w:u w:val="single"/>
                <w:lang w:eastAsia="ko-KR"/>
              </w:rPr>
            </w:pPr>
            <w:ins w:id="182" w:author="SungKwon Soh" w:date="2024-07-05T17:41:00Z" w16du:dateUtc="2024-07-05T06:41:00Z">
              <w:r>
                <w:rPr>
                  <w:rFonts w:cstheme="minorHAnsi"/>
                  <w:sz w:val="20"/>
                  <w:szCs w:val="20"/>
                  <w:u w:val="single"/>
                  <w:lang w:eastAsia="ko-KR"/>
                </w:rPr>
                <w:t>0.53</w:t>
              </w:r>
            </w:ins>
          </w:p>
        </w:tc>
        <w:tc>
          <w:tcPr>
            <w:tcW w:w="323" w:type="pct"/>
            <w:gridSpan w:val="2"/>
            <w:tcBorders>
              <w:bottom w:val="single" w:sz="4" w:space="0" w:color="auto"/>
            </w:tcBorders>
            <w:vAlign w:val="center"/>
          </w:tcPr>
          <w:p w14:paraId="781D73C4" w14:textId="2CAFC1F8" w:rsidR="00826994" w:rsidRPr="00474C16" w:rsidRDefault="00826994" w:rsidP="00826994">
            <w:pPr>
              <w:jc w:val="right"/>
              <w:rPr>
                <w:rFonts w:cstheme="minorHAnsi"/>
                <w:b/>
                <w:bCs/>
                <w:i/>
                <w:iCs/>
                <w:sz w:val="20"/>
                <w:szCs w:val="20"/>
                <w:u w:val="single"/>
                <w:lang w:eastAsia="ko-KR"/>
              </w:rPr>
            </w:pPr>
            <w:ins w:id="183" w:author="SungKwon Soh" w:date="2024-07-05T17:41:00Z" w16du:dateUtc="2024-07-05T06:41:00Z">
              <w:r>
                <w:rPr>
                  <w:rFonts w:cstheme="minorHAnsi"/>
                  <w:sz w:val="20"/>
                  <w:szCs w:val="20"/>
                  <w:u w:val="single"/>
                  <w:lang w:eastAsia="ko-KR"/>
                </w:rPr>
                <w:t>0</w:t>
              </w:r>
            </w:ins>
          </w:p>
        </w:tc>
        <w:tc>
          <w:tcPr>
            <w:tcW w:w="323" w:type="pct"/>
            <w:gridSpan w:val="2"/>
            <w:tcBorders>
              <w:bottom w:val="single" w:sz="4" w:space="0" w:color="auto"/>
            </w:tcBorders>
            <w:vAlign w:val="center"/>
          </w:tcPr>
          <w:p w14:paraId="1CEF1DDE" w14:textId="6DB10C40" w:rsidR="00826994" w:rsidRPr="00474C16" w:rsidRDefault="00826994" w:rsidP="00826994">
            <w:pPr>
              <w:jc w:val="right"/>
              <w:rPr>
                <w:rFonts w:cstheme="minorHAnsi"/>
                <w:b/>
                <w:bCs/>
                <w:i/>
                <w:iCs/>
                <w:sz w:val="20"/>
                <w:szCs w:val="20"/>
                <w:u w:val="single"/>
              </w:rPr>
            </w:pPr>
            <w:ins w:id="184" w:author="SungKwon Soh" w:date="2024-07-05T17:41:00Z" w16du:dateUtc="2024-07-05T06:41:00Z">
              <w:r>
                <w:rPr>
                  <w:rFonts w:cstheme="minorHAnsi"/>
                  <w:sz w:val="20"/>
                  <w:szCs w:val="20"/>
                  <w:u w:val="single"/>
                </w:rPr>
                <w:t>0</w:t>
              </w:r>
            </w:ins>
          </w:p>
        </w:tc>
        <w:tc>
          <w:tcPr>
            <w:tcW w:w="323" w:type="pct"/>
            <w:gridSpan w:val="2"/>
            <w:tcBorders>
              <w:bottom w:val="single" w:sz="4" w:space="0" w:color="auto"/>
            </w:tcBorders>
          </w:tcPr>
          <w:p w14:paraId="1C598446" w14:textId="3C2FE631" w:rsidR="00826994" w:rsidRPr="00474C16" w:rsidRDefault="00826994" w:rsidP="00826994">
            <w:pPr>
              <w:jc w:val="right"/>
              <w:rPr>
                <w:rFonts w:cstheme="minorHAnsi"/>
                <w:b/>
                <w:bCs/>
                <w:i/>
                <w:iCs/>
                <w:sz w:val="20"/>
                <w:szCs w:val="20"/>
                <w:u w:val="single"/>
                <w:lang w:eastAsia="ko-KR"/>
              </w:rPr>
            </w:pPr>
            <w:ins w:id="185" w:author="SungKwon Soh" w:date="2024-07-05T17:41:00Z" w16du:dateUtc="2024-07-05T06:41:00Z">
              <w:r>
                <w:rPr>
                  <w:rFonts w:cstheme="minorHAnsi"/>
                  <w:sz w:val="20"/>
                  <w:szCs w:val="20"/>
                  <w:u w:val="single"/>
                  <w:lang w:eastAsia="ko-KR"/>
                </w:rPr>
                <w:t>0</w:t>
              </w:r>
            </w:ins>
          </w:p>
        </w:tc>
        <w:tc>
          <w:tcPr>
            <w:tcW w:w="321" w:type="pct"/>
            <w:gridSpan w:val="2"/>
            <w:tcBorders>
              <w:bottom w:val="single" w:sz="4" w:space="0" w:color="auto"/>
            </w:tcBorders>
          </w:tcPr>
          <w:p w14:paraId="313434DE" w14:textId="149EB1DB" w:rsidR="00826994" w:rsidRPr="00474C16" w:rsidRDefault="00826994" w:rsidP="00826994">
            <w:pPr>
              <w:jc w:val="right"/>
              <w:rPr>
                <w:rFonts w:cstheme="minorHAnsi"/>
                <w:b/>
                <w:bCs/>
                <w:i/>
                <w:iCs/>
                <w:sz w:val="20"/>
                <w:szCs w:val="20"/>
                <w:u w:val="single"/>
                <w:lang w:eastAsia="ko-KR"/>
              </w:rPr>
            </w:pPr>
            <w:ins w:id="186" w:author="SungKwon Soh" w:date="2024-07-05T17:41:00Z" w16du:dateUtc="2024-07-05T06:41:00Z">
              <w:r>
                <w:rPr>
                  <w:rFonts w:cstheme="minorHAnsi"/>
                  <w:sz w:val="20"/>
                  <w:szCs w:val="20"/>
                  <w:u w:val="single"/>
                  <w:lang w:eastAsia="ko-KR"/>
                </w:rPr>
                <w:t>0</w:t>
              </w:r>
            </w:ins>
          </w:p>
        </w:tc>
        <w:tc>
          <w:tcPr>
            <w:tcW w:w="317" w:type="pct"/>
          </w:tcPr>
          <w:p w14:paraId="3ADCEE68" w14:textId="2719E00C" w:rsidR="00826994" w:rsidRPr="0069183D" w:rsidRDefault="00826994" w:rsidP="00826994">
            <w:pPr>
              <w:jc w:val="right"/>
              <w:rPr>
                <w:rFonts w:cstheme="minorHAnsi"/>
                <w:color w:val="000000" w:themeColor="text1"/>
                <w:sz w:val="20"/>
                <w:szCs w:val="20"/>
              </w:rPr>
            </w:pPr>
            <w:ins w:id="187" w:author="SungKwon Soh" w:date="2024-07-05T17:41:00Z" w16du:dateUtc="2024-07-05T06:41:00Z">
              <w:r>
                <w:rPr>
                  <w:rFonts w:cstheme="minorHAnsi"/>
                  <w:color w:val="000000" w:themeColor="text1"/>
                  <w:sz w:val="20"/>
                  <w:szCs w:val="20"/>
                </w:rPr>
                <w:t>0</w:t>
              </w:r>
            </w:ins>
          </w:p>
        </w:tc>
        <w:tc>
          <w:tcPr>
            <w:tcW w:w="315" w:type="pct"/>
          </w:tcPr>
          <w:p w14:paraId="48B2E9BE" w14:textId="26B4FCC2" w:rsidR="00826994" w:rsidRPr="0069183D" w:rsidRDefault="00826994" w:rsidP="00826994">
            <w:pPr>
              <w:jc w:val="right"/>
              <w:rPr>
                <w:rFonts w:cstheme="minorHAnsi"/>
                <w:color w:val="000000" w:themeColor="text1"/>
                <w:sz w:val="20"/>
                <w:szCs w:val="20"/>
              </w:rPr>
            </w:pPr>
            <w:ins w:id="188" w:author="SungKwon Soh" w:date="2024-07-05T17:41:00Z" w16du:dateUtc="2024-07-05T06:41:00Z">
              <w:r>
                <w:rPr>
                  <w:rFonts w:cstheme="minorHAnsi"/>
                  <w:color w:val="000000" w:themeColor="text1"/>
                  <w:sz w:val="20"/>
                  <w:szCs w:val="20"/>
                </w:rPr>
                <w:t>0</w:t>
              </w:r>
            </w:ins>
          </w:p>
        </w:tc>
      </w:tr>
      <w:tr w:rsidR="00826994" w:rsidRPr="00474C16" w14:paraId="00A1F289" w14:textId="77777777" w:rsidTr="00435FE7">
        <w:tc>
          <w:tcPr>
            <w:tcW w:w="489" w:type="pct"/>
            <w:tcBorders>
              <w:bottom w:val="single" w:sz="4" w:space="0" w:color="auto"/>
            </w:tcBorders>
          </w:tcPr>
          <w:p w14:paraId="1B92F9B4" w14:textId="0851747F" w:rsidR="00826994" w:rsidRPr="00474C16" w:rsidRDefault="00826994" w:rsidP="00826994">
            <w:pPr>
              <w:rPr>
                <w:rFonts w:cstheme="minorHAnsi"/>
                <w:b/>
                <w:bCs/>
                <w:i/>
                <w:sz w:val="20"/>
                <w:szCs w:val="20"/>
                <w:u w:val="single"/>
              </w:rPr>
            </w:pPr>
            <w:ins w:id="189" w:author="SungKwon Soh" w:date="2024-07-05T17:41:00Z" w16du:dateUtc="2024-07-05T06:41:00Z">
              <w:r w:rsidRPr="004A4124">
                <w:rPr>
                  <w:rFonts w:cstheme="minorHAnsi"/>
                  <w:b/>
                  <w:bCs/>
                  <w:i/>
                  <w:sz w:val="20"/>
                  <w:szCs w:val="20"/>
                </w:rPr>
                <w:t>Total</w:t>
              </w:r>
            </w:ins>
          </w:p>
        </w:tc>
        <w:tc>
          <w:tcPr>
            <w:tcW w:w="314" w:type="pct"/>
            <w:tcBorders>
              <w:bottom w:val="single" w:sz="4" w:space="0" w:color="auto"/>
            </w:tcBorders>
            <w:vAlign w:val="center"/>
          </w:tcPr>
          <w:p w14:paraId="70822ADB" w14:textId="37EEF3B2" w:rsidR="00826994" w:rsidRPr="00474C16" w:rsidRDefault="00826994" w:rsidP="00826994">
            <w:pPr>
              <w:jc w:val="right"/>
              <w:rPr>
                <w:rFonts w:cstheme="minorHAnsi"/>
                <w:b/>
                <w:bCs/>
                <w:i/>
                <w:iCs/>
                <w:sz w:val="20"/>
                <w:szCs w:val="20"/>
                <w:u w:val="single"/>
                <w:lang w:eastAsia="ko-KR"/>
              </w:rPr>
            </w:pPr>
            <w:ins w:id="190" w:author="SungKwon Soh" w:date="2024-07-05T17:41:00Z" w16du:dateUtc="2024-07-05T06:41:00Z">
              <w:r>
                <w:rPr>
                  <w:rFonts w:cstheme="minorHAnsi"/>
                  <w:b/>
                  <w:bCs/>
                  <w:i/>
                  <w:iCs/>
                  <w:sz w:val="20"/>
                  <w:szCs w:val="20"/>
                  <w:u w:val="single"/>
                  <w:lang w:eastAsia="ko-KR"/>
                </w:rPr>
                <w:t>0</w:t>
              </w:r>
            </w:ins>
          </w:p>
        </w:tc>
        <w:tc>
          <w:tcPr>
            <w:tcW w:w="326" w:type="pct"/>
            <w:tcBorders>
              <w:bottom w:val="single" w:sz="4" w:space="0" w:color="auto"/>
            </w:tcBorders>
            <w:vAlign w:val="center"/>
          </w:tcPr>
          <w:p w14:paraId="4CB303CD" w14:textId="6507B90C" w:rsidR="00826994" w:rsidRPr="00474C16" w:rsidRDefault="00826994" w:rsidP="00826994">
            <w:pPr>
              <w:jc w:val="right"/>
              <w:rPr>
                <w:rFonts w:cstheme="minorHAnsi"/>
                <w:b/>
                <w:bCs/>
                <w:i/>
                <w:iCs/>
                <w:sz w:val="20"/>
                <w:szCs w:val="20"/>
                <w:u w:val="single"/>
              </w:rPr>
            </w:pPr>
            <w:ins w:id="191" w:author="SungKwon Soh" w:date="2024-07-05T17:41:00Z" w16du:dateUtc="2024-07-05T06:41:00Z">
              <w:r>
                <w:rPr>
                  <w:rFonts w:cstheme="minorHAnsi"/>
                  <w:b/>
                  <w:bCs/>
                  <w:i/>
                  <w:iCs/>
                  <w:sz w:val="20"/>
                  <w:szCs w:val="20"/>
                  <w:u w:val="single"/>
                </w:rPr>
                <w:t>57</w:t>
              </w:r>
            </w:ins>
          </w:p>
        </w:tc>
        <w:tc>
          <w:tcPr>
            <w:tcW w:w="323" w:type="pct"/>
            <w:tcBorders>
              <w:bottom w:val="single" w:sz="4" w:space="0" w:color="auto"/>
            </w:tcBorders>
            <w:vAlign w:val="center"/>
          </w:tcPr>
          <w:p w14:paraId="0AA5AD36" w14:textId="7452E2D7" w:rsidR="00826994" w:rsidRPr="00474C16" w:rsidRDefault="00826994" w:rsidP="00826994">
            <w:pPr>
              <w:jc w:val="right"/>
              <w:rPr>
                <w:rFonts w:cstheme="minorHAnsi"/>
                <w:b/>
                <w:bCs/>
                <w:i/>
                <w:iCs/>
                <w:sz w:val="20"/>
                <w:szCs w:val="20"/>
                <w:u w:val="single"/>
                <w:lang w:eastAsia="ko-KR"/>
              </w:rPr>
            </w:pPr>
            <w:ins w:id="192" w:author="SungKwon Soh" w:date="2024-07-05T17:41:00Z" w16du:dateUtc="2024-07-05T06:41:00Z">
              <w:r>
                <w:rPr>
                  <w:rFonts w:cstheme="minorHAnsi"/>
                  <w:b/>
                  <w:bCs/>
                  <w:i/>
                  <w:iCs/>
                  <w:sz w:val="20"/>
                  <w:szCs w:val="20"/>
                  <w:u w:val="single"/>
                  <w:lang w:eastAsia="ko-KR"/>
                </w:rPr>
                <w:t>0</w:t>
              </w:r>
            </w:ins>
          </w:p>
        </w:tc>
        <w:tc>
          <w:tcPr>
            <w:tcW w:w="326" w:type="pct"/>
            <w:tcBorders>
              <w:bottom w:val="single" w:sz="4" w:space="0" w:color="auto"/>
            </w:tcBorders>
            <w:vAlign w:val="center"/>
          </w:tcPr>
          <w:p w14:paraId="10F2AD03" w14:textId="2AD53802" w:rsidR="00826994" w:rsidRPr="00474C16" w:rsidRDefault="00826994" w:rsidP="00826994">
            <w:pPr>
              <w:jc w:val="right"/>
              <w:rPr>
                <w:rFonts w:cstheme="minorHAnsi"/>
                <w:b/>
                <w:bCs/>
                <w:i/>
                <w:iCs/>
                <w:sz w:val="20"/>
                <w:szCs w:val="20"/>
                <w:u w:val="single"/>
              </w:rPr>
            </w:pPr>
            <w:ins w:id="193" w:author="SungKwon Soh" w:date="2024-07-05T17:41:00Z" w16du:dateUtc="2024-07-05T06:41:00Z">
              <w:r>
                <w:rPr>
                  <w:rFonts w:cstheme="minorHAnsi"/>
                  <w:b/>
                  <w:bCs/>
                  <w:i/>
                  <w:iCs/>
                  <w:sz w:val="20"/>
                  <w:szCs w:val="20"/>
                  <w:u w:val="single"/>
                </w:rPr>
                <w:t>41</w:t>
              </w:r>
            </w:ins>
          </w:p>
        </w:tc>
        <w:tc>
          <w:tcPr>
            <w:tcW w:w="327" w:type="pct"/>
            <w:tcBorders>
              <w:bottom w:val="single" w:sz="4" w:space="0" w:color="auto"/>
            </w:tcBorders>
            <w:vAlign w:val="center"/>
          </w:tcPr>
          <w:p w14:paraId="48E40F00" w14:textId="50D27FC4" w:rsidR="00826994" w:rsidRPr="00474C16" w:rsidRDefault="00826994" w:rsidP="00826994">
            <w:pPr>
              <w:jc w:val="right"/>
              <w:rPr>
                <w:rFonts w:cstheme="minorHAnsi"/>
                <w:b/>
                <w:bCs/>
                <w:i/>
                <w:iCs/>
                <w:sz w:val="20"/>
                <w:szCs w:val="20"/>
                <w:u w:val="single"/>
                <w:lang w:eastAsia="ko-KR"/>
              </w:rPr>
            </w:pPr>
            <w:ins w:id="194" w:author="SungKwon Soh" w:date="2024-07-05T17:41:00Z" w16du:dateUtc="2024-07-05T06:41:00Z">
              <w:r>
                <w:rPr>
                  <w:rFonts w:cstheme="minorHAnsi"/>
                  <w:b/>
                  <w:bCs/>
                  <w:i/>
                  <w:iCs/>
                  <w:sz w:val="20"/>
                  <w:szCs w:val="20"/>
                  <w:u w:val="single"/>
                  <w:lang w:eastAsia="ko-KR"/>
                </w:rPr>
                <w:t>0</w:t>
              </w:r>
            </w:ins>
          </w:p>
        </w:tc>
        <w:tc>
          <w:tcPr>
            <w:tcW w:w="326" w:type="pct"/>
            <w:tcBorders>
              <w:bottom w:val="single" w:sz="4" w:space="0" w:color="auto"/>
            </w:tcBorders>
            <w:vAlign w:val="center"/>
          </w:tcPr>
          <w:p w14:paraId="702054B4" w14:textId="367C5048" w:rsidR="00826994" w:rsidRPr="00474C16" w:rsidRDefault="00826994" w:rsidP="00826994">
            <w:pPr>
              <w:jc w:val="right"/>
              <w:rPr>
                <w:rFonts w:cstheme="minorHAnsi"/>
                <w:b/>
                <w:bCs/>
                <w:i/>
                <w:iCs/>
                <w:sz w:val="20"/>
                <w:szCs w:val="20"/>
                <w:u w:val="single"/>
              </w:rPr>
            </w:pPr>
            <w:ins w:id="195" w:author="SungKwon Soh" w:date="2024-07-05T17:41:00Z" w16du:dateUtc="2024-07-05T06:41:00Z">
              <w:r>
                <w:rPr>
                  <w:rFonts w:cstheme="minorHAnsi"/>
                  <w:b/>
                  <w:bCs/>
                  <w:i/>
                  <w:iCs/>
                  <w:sz w:val="20"/>
                  <w:szCs w:val="20"/>
                  <w:u w:val="single"/>
                </w:rPr>
                <w:t>67</w:t>
              </w:r>
            </w:ins>
          </w:p>
        </w:tc>
        <w:tc>
          <w:tcPr>
            <w:tcW w:w="323" w:type="pct"/>
            <w:tcBorders>
              <w:bottom w:val="single" w:sz="4" w:space="0" w:color="auto"/>
            </w:tcBorders>
            <w:shd w:val="clear" w:color="auto" w:fill="auto"/>
          </w:tcPr>
          <w:p w14:paraId="235E7833" w14:textId="5A2097F9" w:rsidR="00826994" w:rsidRPr="00474C16" w:rsidRDefault="00826994" w:rsidP="00826994">
            <w:pPr>
              <w:jc w:val="right"/>
              <w:rPr>
                <w:rFonts w:cstheme="minorHAnsi"/>
                <w:b/>
                <w:bCs/>
                <w:i/>
                <w:iCs/>
                <w:sz w:val="20"/>
                <w:szCs w:val="20"/>
                <w:u w:val="single"/>
                <w:lang w:eastAsia="ko-KR"/>
              </w:rPr>
            </w:pPr>
            <w:ins w:id="196" w:author="SungKwon Soh" w:date="2024-07-05T17:41:00Z" w16du:dateUtc="2024-07-05T06:41:00Z">
              <w:r>
                <w:rPr>
                  <w:rFonts w:cstheme="minorHAnsi"/>
                  <w:b/>
                  <w:bCs/>
                  <w:i/>
                  <w:iCs/>
                  <w:sz w:val="20"/>
                  <w:szCs w:val="20"/>
                  <w:u w:val="single"/>
                  <w:lang w:eastAsia="ko-KR"/>
                </w:rPr>
                <w:t>0</w:t>
              </w:r>
            </w:ins>
          </w:p>
        </w:tc>
        <w:tc>
          <w:tcPr>
            <w:tcW w:w="324" w:type="pct"/>
            <w:gridSpan w:val="2"/>
            <w:tcBorders>
              <w:bottom w:val="single" w:sz="4" w:space="0" w:color="auto"/>
            </w:tcBorders>
            <w:shd w:val="clear" w:color="auto" w:fill="auto"/>
          </w:tcPr>
          <w:p w14:paraId="7A360B46" w14:textId="2F72FFAE" w:rsidR="00826994" w:rsidRPr="00474C16" w:rsidRDefault="00826994" w:rsidP="00826994">
            <w:pPr>
              <w:jc w:val="right"/>
              <w:rPr>
                <w:rFonts w:cstheme="minorHAnsi"/>
                <w:b/>
                <w:bCs/>
                <w:i/>
                <w:iCs/>
                <w:sz w:val="20"/>
                <w:szCs w:val="20"/>
                <w:u w:val="single"/>
                <w:lang w:eastAsia="ko-KR"/>
              </w:rPr>
            </w:pPr>
            <w:ins w:id="197" w:author="SungKwon Soh" w:date="2024-07-05T17:41:00Z" w16du:dateUtc="2024-07-05T06:41:00Z">
              <w:r>
                <w:rPr>
                  <w:rFonts w:cstheme="minorHAnsi"/>
                  <w:b/>
                  <w:bCs/>
                  <w:i/>
                  <w:iCs/>
                  <w:sz w:val="20"/>
                  <w:szCs w:val="20"/>
                  <w:u w:val="single"/>
                  <w:lang w:eastAsia="ko-KR"/>
                </w:rPr>
                <w:t>55</w:t>
              </w:r>
            </w:ins>
          </w:p>
        </w:tc>
        <w:tc>
          <w:tcPr>
            <w:tcW w:w="323" w:type="pct"/>
            <w:gridSpan w:val="2"/>
            <w:tcBorders>
              <w:bottom w:val="single" w:sz="4" w:space="0" w:color="auto"/>
            </w:tcBorders>
            <w:vAlign w:val="center"/>
          </w:tcPr>
          <w:p w14:paraId="065B78F7" w14:textId="69C76FFA" w:rsidR="00826994" w:rsidRPr="00474C16" w:rsidRDefault="00826994" w:rsidP="00826994">
            <w:pPr>
              <w:jc w:val="right"/>
              <w:rPr>
                <w:rFonts w:cstheme="minorHAnsi"/>
                <w:b/>
                <w:bCs/>
                <w:i/>
                <w:iCs/>
                <w:sz w:val="20"/>
                <w:szCs w:val="20"/>
                <w:u w:val="single"/>
                <w:lang w:eastAsia="ko-KR"/>
              </w:rPr>
            </w:pPr>
            <w:ins w:id="198" w:author="SungKwon Soh" w:date="2024-07-05T17:41:00Z" w16du:dateUtc="2024-07-05T06:41:00Z">
              <w:r>
                <w:rPr>
                  <w:rFonts w:cstheme="minorHAnsi"/>
                  <w:b/>
                  <w:bCs/>
                  <w:i/>
                  <w:iCs/>
                  <w:sz w:val="20"/>
                  <w:szCs w:val="20"/>
                  <w:u w:val="single"/>
                  <w:lang w:eastAsia="ko-KR"/>
                </w:rPr>
                <w:t>0</w:t>
              </w:r>
            </w:ins>
          </w:p>
        </w:tc>
        <w:tc>
          <w:tcPr>
            <w:tcW w:w="323" w:type="pct"/>
            <w:gridSpan w:val="2"/>
            <w:tcBorders>
              <w:bottom w:val="single" w:sz="4" w:space="0" w:color="auto"/>
            </w:tcBorders>
            <w:vAlign w:val="center"/>
          </w:tcPr>
          <w:p w14:paraId="7E3C4B02" w14:textId="231FCBC0" w:rsidR="00826994" w:rsidRPr="00474C16" w:rsidRDefault="00826994" w:rsidP="00826994">
            <w:pPr>
              <w:jc w:val="right"/>
              <w:rPr>
                <w:rFonts w:cstheme="minorHAnsi"/>
                <w:b/>
                <w:bCs/>
                <w:i/>
                <w:iCs/>
                <w:sz w:val="20"/>
                <w:szCs w:val="20"/>
                <w:u w:val="single"/>
              </w:rPr>
            </w:pPr>
            <w:ins w:id="199" w:author="SungKwon Soh" w:date="2024-07-05T17:41:00Z" w16du:dateUtc="2024-07-05T06:41:00Z">
              <w:r>
                <w:rPr>
                  <w:rFonts w:cstheme="minorHAnsi"/>
                  <w:b/>
                  <w:bCs/>
                  <w:i/>
                  <w:iCs/>
                  <w:sz w:val="20"/>
                  <w:szCs w:val="20"/>
                  <w:u w:val="single"/>
                </w:rPr>
                <w:t>42</w:t>
              </w:r>
            </w:ins>
          </w:p>
        </w:tc>
        <w:tc>
          <w:tcPr>
            <w:tcW w:w="323" w:type="pct"/>
            <w:gridSpan w:val="2"/>
            <w:tcBorders>
              <w:bottom w:val="single" w:sz="4" w:space="0" w:color="auto"/>
            </w:tcBorders>
          </w:tcPr>
          <w:p w14:paraId="6A167D2A" w14:textId="15D836E1" w:rsidR="00826994" w:rsidRPr="00474C16" w:rsidRDefault="00826994" w:rsidP="00826994">
            <w:pPr>
              <w:jc w:val="right"/>
              <w:rPr>
                <w:rFonts w:cstheme="minorHAnsi"/>
                <w:b/>
                <w:bCs/>
                <w:i/>
                <w:iCs/>
                <w:sz w:val="20"/>
                <w:szCs w:val="20"/>
                <w:u w:val="single"/>
                <w:lang w:eastAsia="ko-KR"/>
              </w:rPr>
            </w:pPr>
            <w:ins w:id="200" w:author="SungKwon Soh" w:date="2024-07-05T17:41:00Z" w16du:dateUtc="2024-07-05T06:41:00Z">
              <w:r>
                <w:rPr>
                  <w:rFonts w:cstheme="minorHAnsi"/>
                  <w:b/>
                  <w:bCs/>
                  <w:i/>
                  <w:iCs/>
                  <w:sz w:val="20"/>
                  <w:szCs w:val="20"/>
                  <w:u w:val="single"/>
                  <w:lang w:eastAsia="ko-KR"/>
                </w:rPr>
                <w:t>0</w:t>
              </w:r>
            </w:ins>
          </w:p>
        </w:tc>
        <w:tc>
          <w:tcPr>
            <w:tcW w:w="321" w:type="pct"/>
            <w:gridSpan w:val="2"/>
            <w:tcBorders>
              <w:bottom w:val="single" w:sz="4" w:space="0" w:color="auto"/>
            </w:tcBorders>
          </w:tcPr>
          <w:p w14:paraId="7BCCB4C2" w14:textId="22BE1D12" w:rsidR="00826994" w:rsidRPr="00474C16" w:rsidRDefault="00826994" w:rsidP="00826994">
            <w:pPr>
              <w:jc w:val="right"/>
              <w:rPr>
                <w:rFonts w:cstheme="minorHAnsi"/>
                <w:b/>
                <w:bCs/>
                <w:i/>
                <w:iCs/>
                <w:sz w:val="20"/>
                <w:szCs w:val="20"/>
                <w:u w:val="single"/>
                <w:lang w:eastAsia="ko-KR"/>
              </w:rPr>
            </w:pPr>
            <w:ins w:id="201" w:author="SungKwon Soh" w:date="2024-07-05T17:41:00Z" w16du:dateUtc="2024-07-05T06:41:00Z">
              <w:r>
                <w:rPr>
                  <w:rFonts w:cstheme="minorHAnsi"/>
                  <w:b/>
                  <w:bCs/>
                  <w:i/>
                  <w:iCs/>
                  <w:sz w:val="20"/>
                  <w:szCs w:val="20"/>
                  <w:u w:val="single"/>
                  <w:lang w:eastAsia="ko-KR"/>
                </w:rPr>
                <w:t>34</w:t>
              </w:r>
            </w:ins>
          </w:p>
        </w:tc>
        <w:tc>
          <w:tcPr>
            <w:tcW w:w="317" w:type="pct"/>
          </w:tcPr>
          <w:p w14:paraId="773F6405" w14:textId="726E1261" w:rsidR="00826994" w:rsidRPr="0069183D" w:rsidRDefault="00826994" w:rsidP="00826994">
            <w:pPr>
              <w:jc w:val="right"/>
              <w:rPr>
                <w:rFonts w:cstheme="minorHAnsi"/>
                <w:color w:val="000000" w:themeColor="text1"/>
                <w:sz w:val="20"/>
                <w:szCs w:val="20"/>
              </w:rPr>
            </w:pPr>
            <w:ins w:id="202" w:author="SungKwon Soh" w:date="2024-07-05T17:41:00Z" w16du:dateUtc="2024-07-05T06:41:00Z">
              <w:r>
                <w:rPr>
                  <w:rFonts w:cstheme="minorHAnsi"/>
                  <w:color w:val="000000" w:themeColor="text1"/>
                  <w:sz w:val="20"/>
                  <w:szCs w:val="20"/>
                </w:rPr>
                <w:t>0</w:t>
              </w:r>
            </w:ins>
          </w:p>
        </w:tc>
        <w:tc>
          <w:tcPr>
            <w:tcW w:w="315" w:type="pct"/>
          </w:tcPr>
          <w:p w14:paraId="55ED033C" w14:textId="03C40116" w:rsidR="00826994" w:rsidRPr="0069183D" w:rsidRDefault="00826994" w:rsidP="00826994">
            <w:pPr>
              <w:jc w:val="right"/>
              <w:rPr>
                <w:rFonts w:cstheme="minorHAnsi"/>
                <w:color w:val="000000" w:themeColor="text1"/>
                <w:sz w:val="20"/>
                <w:szCs w:val="20"/>
              </w:rPr>
            </w:pPr>
            <w:ins w:id="203" w:author="SungKwon Soh" w:date="2024-07-05T17:41:00Z" w16du:dateUtc="2024-07-05T06:41:00Z">
              <w:r>
                <w:rPr>
                  <w:rFonts w:cstheme="minorHAnsi"/>
                  <w:color w:val="000000" w:themeColor="text1"/>
                  <w:sz w:val="20"/>
                  <w:szCs w:val="20"/>
                </w:rPr>
                <w:t>105</w:t>
              </w:r>
            </w:ins>
          </w:p>
        </w:tc>
      </w:tr>
      <w:tr w:rsidR="00826994" w:rsidRPr="00474C16" w14:paraId="4F452A01" w14:textId="52EBC073" w:rsidTr="00435FE7">
        <w:tc>
          <w:tcPr>
            <w:tcW w:w="489" w:type="pct"/>
            <w:shd w:val="clear" w:color="auto" w:fill="D9D9D9" w:themeFill="background1" w:themeFillShade="D9"/>
          </w:tcPr>
          <w:p w14:paraId="70626801" w14:textId="77777777" w:rsidR="00826994" w:rsidRPr="00474C16" w:rsidRDefault="00826994" w:rsidP="00826994">
            <w:pPr>
              <w:rPr>
                <w:rFonts w:cstheme="minorHAnsi"/>
                <w:b/>
                <w:sz w:val="20"/>
                <w:szCs w:val="20"/>
              </w:rPr>
            </w:pPr>
            <w:r w:rsidRPr="00474C16">
              <w:rPr>
                <w:rFonts w:cstheme="minorHAnsi"/>
                <w:b/>
                <w:sz w:val="20"/>
                <w:szCs w:val="20"/>
              </w:rPr>
              <w:t>Philippines</w:t>
            </w:r>
          </w:p>
        </w:tc>
        <w:tc>
          <w:tcPr>
            <w:tcW w:w="314" w:type="pct"/>
            <w:shd w:val="clear" w:color="auto" w:fill="D9D9D9" w:themeFill="background1" w:themeFillShade="D9"/>
            <w:vAlign w:val="center"/>
          </w:tcPr>
          <w:p w14:paraId="0A3CE4E7"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5D26332E" w14:textId="77777777" w:rsidR="00826994" w:rsidRPr="00474C16" w:rsidRDefault="00826994" w:rsidP="00826994">
            <w:pPr>
              <w:jc w:val="right"/>
              <w:rPr>
                <w:rFonts w:cstheme="minorHAnsi"/>
                <w:sz w:val="20"/>
                <w:szCs w:val="20"/>
              </w:rPr>
            </w:pPr>
          </w:p>
        </w:tc>
        <w:tc>
          <w:tcPr>
            <w:tcW w:w="323" w:type="pct"/>
            <w:shd w:val="clear" w:color="auto" w:fill="D9D9D9" w:themeFill="background1" w:themeFillShade="D9"/>
            <w:vAlign w:val="center"/>
          </w:tcPr>
          <w:p w14:paraId="1D864D92"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445A960F" w14:textId="77777777" w:rsidR="00826994" w:rsidRPr="00474C16" w:rsidRDefault="00826994" w:rsidP="00826994">
            <w:pPr>
              <w:jc w:val="right"/>
              <w:rPr>
                <w:rFonts w:cstheme="minorHAnsi"/>
                <w:sz w:val="20"/>
                <w:szCs w:val="20"/>
              </w:rPr>
            </w:pPr>
          </w:p>
        </w:tc>
        <w:tc>
          <w:tcPr>
            <w:tcW w:w="327" w:type="pct"/>
            <w:shd w:val="clear" w:color="auto" w:fill="D9D9D9" w:themeFill="background1" w:themeFillShade="D9"/>
            <w:vAlign w:val="center"/>
          </w:tcPr>
          <w:p w14:paraId="623B83E1"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203F450D" w14:textId="77777777" w:rsidR="00826994" w:rsidRPr="00474C16" w:rsidRDefault="00826994" w:rsidP="00826994">
            <w:pPr>
              <w:jc w:val="right"/>
              <w:rPr>
                <w:rFonts w:cstheme="minorHAnsi"/>
                <w:sz w:val="20"/>
                <w:szCs w:val="20"/>
              </w:rPr>
            </w:pPr>
          </w:p>
        </w:tc>
        <w:tc>
          <w:tcPr>
            <w:tcW w:w="323" w:type="pct"/>
            <w:tcBorders>
              <w:bottom w:val="single" w:sz="4" w:space="0" w:color="auto"/>
            </w:tcBorders>
            <w:shd w:val="clear" w:color="auto" w:fill="D9D9D9" w:themeFill="background1" w:themeFillShade="D9"/>
          </w:tcPr>
          <w:p w14:paraId="3648D64B" w14:textId="77777777" w:rsidR="00826994" w:rsidRPr="00474C16" w:rsidRDefault="00826994" w:rsidP="00826994">
            <w:pPr>
              <w:jc w:val="right"/>
              <w:rPr>
                <w:rFonts w:cstheme="minorHAnsi"/>
                <w:sz w:val="20"/>
                <w:szCs w:val="20"/>
              </w:rPr>
            </w:pPr>
          </w:p>
        </w:tc>
        <w:tc>
          <w:tcPr>
            <w:tcW w:w="324" w:type="pct"/>
            <w:gridSpan w:val="2"/>
            <w:tcBorders>
              <w:bottom w:val="single" w:sz="4" w:space="0" w:color="auto"/>
            </w:tcBorders>
            <w:shd w:val="clear" w:color="auto" w:fill="D9D9D9" w:themeFill="background1" w:themeFillShade="D9"/>
          </w:tcPr>
          <w:p w14:paraId="2351DB88"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vAlign w:val="center"/>
          </w:tcPr>
          <w:p w14:paraId="3A048678"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vAlign w:val="center"/>
          </w:tcPr>
          <w:p w14:paraId="5AA7798A"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tcPr>
          <w:p w14:paraId="65EE9C11" w14:textId="77777777" w:rsidR="00826994" w:rsidRPr="00474C16" w:rsidRDefault="00826994" w:rsidP="00826994">
            <w:pPr>
              <w:jc w:val="right"/>
              <w:rPr>
                <w:rFonts w:cstheme="minorHAnsi"/>
                <w:sz w:val="20"/>
                <w:szCs w:val="20"/>
              </w:rPr>
            </w:pPr>
          </w:p>
        </w:tc>
        <w:tc>
          <w:tcPr>
            <w:tcW w:w="321" w:type="pct"/>
            <w:gridSpan w:val="2"/>
            <w:shd w:val="clear" w:color="auto" w:fill="D9D9D9" w:themeFill="background1" w:themeFillShade="D9"/>
          </w:tcPr>
          <w:p w14:paraId="0DE61876" w14:textId="77777777" w:rsidR="00826994" w:rsidRPr="00474C16" w:rsidRDefault="00826994" w:rsidP="00826994">
            <w:pPr>
              <w:jc w:val="right"/>
              <w:rPr>
                <w:rFonts w:cstheme="minorHAnsi"/>
                <w:sz w:val="20"/>
                <w:szCs w:val="20"/>
              </w:rPr>
            </w:pPr>
          </w:p>
        </w:tc>
        <w:tc>
          <w:tcPr>
            <w:tcW w:w="317" w:type="pct"/>
            <w:shd w:val="clear" w:color="auto" w:fill="D9D9D9" w:themeFill="background1" w:themeFillShade="D9"/>
          </w:tcPr>
          <w:p w14:paraId="0D2F7C42" w14:textId="77777777" w:rsidR="00826994" w:rsidRPr="00474C16" w:rsidRDefault="00826994" w:rsidP="00826994">
            <w:pPr>
              <w:jc w:val="right"/>
              <w:rPr>
                <w:rFonts w:cstheme="minorHAnsi"/>
                <w:sz w:val="20"/>
                <w:szCs w:val="20"/>
              </w:rPr>
            </w:pPr>
          </w:p>
        </w:tc>
        <w:tc>
          <w:tcPr>
            <w:tcW w:w="315" w:type="pct"/>
            <w:shd w:val="clear" w:color="auto" w:fill="D9D9D9" w:themeFill="background1" w:themeFillShade="D9"/>
          </w:tcPr>
          <w:p w14:paraId="3942D924" w14:textId="5D57D266" w:rsidR="00826994" w:rsidRPr="00474C16" w:rsidRDefault="00826994" w:rsidP="00826994">
            <w:pPr>
              <w:jc w:val="right"/>
              <w:rPr>
                <w:rFonts w:cstheme="minorHAnsi"/>
                <w:sz w:val="20"/>
                <w:szCs w:val="20"/>
              </w:rPr>
            </w:pPr>
          </w:p>
        </w:tc>
      </w:tr>
      <w:tr w:rsidR="00826994" w:rsidRPr="00474C16" w14:paraId="6A89DD8D" w14:textId="5490F9FE" w:rsidTr="00435FE7">
        <w:tc>
          <w:tcPr>
            <w:tcW w:w="489" w:type="pct"/>
            <w:tcBorders>
              <w:bottom w:val="single" w:sz="4" w:space="0" w:color="auto"/>
            </w:tcBorders>
          </w:tcPr>
          <w:p w14:paraId="2B69389D" w14:textId="77777777" w:rsidR="00826994" w:rsidRPr="00474C16" w:rsidRDefault="00826994" w:rsidP="00826994">
            <w:pPr>
              <w:rPr>
                <w:rFonts w:cstheme="minorHAnsi"/>
                <w:sz w:val="20"/>
                <w:szCs w:val="20"/>
              </w:rPr>
            </w:pPr>
            <w:r w:rsidRPr="00474C16">
              <w:rPr>
                <w:rFonts w:cstheme="minorHAnsi"/>
                <w:sz w:val="20"/>
                <w:szCs w:val="20"/>
              </w:rPr>
              <w:t>Artisanal Handline or Hook-and-Line fisheries</w:t>
            </w:r>
          </w:p>
        </w:tc>
        <w:tc>
          <w:tcPr>
            <w:tcW w:w="314" w:type="pct"/>
            <w:tcBorders>
              <w:bottom w:val="single" w:sz="4" w:space="0" w:color="auto"/>
            </w:tcBorders>
            <w:vAlign w:val="center"/>
          </w:tcPr>
          <w:p w14:paraId="7EADA71D" w14:textId="77777777" w:rsidR="00826994" w:rsidRPr="00474C16" w:rsidRDefault="00826994" w:rsidP="00826994">
            <w:pPr>
              <w:jc w:val="right"/>
              <w:rPr>
                <w:rFonts w:cstheme="minorHAnsi"/>
                <w:sz w:val="20"/>
                <w:szCs w:val="20"/>
              </w:rPr>
            </w:pPr>
          </w:p>
        </w:tc>
        <w:tc>
          <w:tcPr>
            <w:tcW w:w="326" w:type="pct"/>
            <w:tcBorders>
              <w:bottom w:val="single" w:sz="4" w:space="0" w:color="auto"/>
            </w:tcBorders>
            <w:vAlign w:val="center"/>
          </w:tcPr>
          <w:p w14:paraId="66F0F9B2" w14:textId="77777777" w:rsidR="00826994" w:rsidRPr="00474C16" w:rsidRDefault="00826994" w:rsidP="00826994">
            <w:pPr>
              <w:jc w:val="right"/>
              <w:rPr>
                <w:rFonts w:cstheme="minorHAnsi"/>
                <w:sz w:val="20"/>
                <w:szCs w:val="20"/>
              </w:rPr>
            </w:pPr>
          </w:p>
        </w:tc>
        <w:tc>
          <w:tcPr>
            <w:tcW w:w="323" w:type="pct"/>
            <w:tcBorders>
              <w:bottom w:val="single" w:sz="4" w:space="0" w:color="auto"/>
            </w:tcBorders>
            <w:vAlign w:val="center"/>
          </w:tcPr>
          <w:p w14:paraId="45A80CBD" w14:textId="77777777" w:rsidR="00826994" w:rsidRPr="00474C16" w:rsidRDefault="00826994" w:rsidP="00826994">
            <w:pPr>
              <w:jc w:val="right"/>
              <w:rPr>
                <w:rFonts w:cstheme="minorHAnsi"/>
                <w:sz w:val="20"/>
                <w:szCs w:val="20"/>
              </w:rPr>
            </w:pPr>
          </w:p>
        </w:tc>
        <w:tc>
          <w:tcPr>
            <w:tcW w:w="326" w:type="pct"/>
            <w:tcBorders>
              <w:bottom w:val="single" w:sz="4" w:space="0" w:color="auto"/>
            </w:tcBorders>
            <w:vAlign w:val="center"/>
          </w:tcPr>
          <w:p w14:paraId="5AFD77CA" w14:textId="77777777" w:rsidR="00826994" w:rsidRPr="00474C16" w:rsidRDefault="00826994" w:rsidP="00826994">
            <w:pPr>
              <w:jc w:val="right"/>
              <w:rPr>
                <w:rFonts w:cstheme="minorHAnsi"/>
                <w:sz w:val="20"/>
                <w:szCs w:val="20"/>
              </w:rPr>
            </w:pPr>
          </w:p>
        </w:tc>
        <w:tc>
          <w:tcPr>
            <w:tcW w:w="327" w:type="pct"/>
            <w:tcBorders>
              <w:bottom w:val="single" w:sz="4" w:space="0" w:color="auto"/>
            </w:tcBorders>
            <w:vAlign w:val="center"/>
          </w:tcPr>
          <w:p w14:paraId="48E96503" w14:textId="77777777" w:rsidR="00826994" w:rsidRPr="00474C16" w:rsidRDefault="00826994" w:rsidP="00826994">
            <w:pPr>
              <w:jc w:val="right"/>
              <w:rPr>
                <w:rFonts w:cstheme="minorHAnsi"/>
                <w:sz w:val="20"/>
                <w:szCs w:val="20"/>
              </w:rPr>
            </w:pPr>
          </w:p>
        </w:tc>
        <w:tc>
          <w:tcPr>
            <w:tcW w:w="326" w:type="pct"/>
            <w:tcBorders>
              <w:bottom w:val="single" w:sz="4" w:space="0" w:color="auto"/>
            </w:tcBorders>
            <w:vAlign w:val="center"/>
          </w:tcPr>
          <w:p w14:paraId="3CD4FBC2" w14:textId="6469CB75" w:rsidR="00826994" w:rsidRPr="00474C16" w:rsidRDefault="00826994" w:rsidP="00826994">
            <w:pPr>
              <w:jc w:val="right"/>
              <w:rPr>
                <w:rFonts w:cstheme="minorHAnsi"/>
                <w:sz w:val="20"/>
                <w:szCs w:val="20"/>
              </w:rPr>
            </w:pPr>
          </w:p>
        </w:tc>
        <w:tc>
          <w:tcPr>
            <w:tcW w:w="323" w:type="pct"/>
            <w:tcBorders>
              <w:bottom w:val="single" w:sz="4" w:space="0" w:color="auto"/>
            </w:tcBorders>
            <w:shd w:val="clear" w:color="auto" w:fill="auto"/>
          </w:tcPr>
          <w:p w14:paraId="51CB08E2" w14:textId="77777777" w:rsidR="00826994" w:rsidRPr="00474C16" w:rsidRDefault="00826994" w:rsidP="00826994">
            <w:pPr>
              <w:jc w:val="right"/>
              <w:rPr>
                <w:rFonts w:cstheme="minorHAnsi"/>
                <w:sz w:val="20"/>
                <w:szCs w:val="20"/>
              </w:rPr>
            </w:pPr>
          </w:p>
        </w:tc>
        <w:tc>
          <w:tcPr>
            <w:tcW w:w="324" w:type="pct"/>
            <w:gridSpan w:val="2"/>
            <w:tcBorders>
              <w:bottom w:val="single" w:sz="4" w:space="0" w:color="auto"/>
            </w:tcBorders>
            <w:shd w:val="clear" w:color="auto" w:fill="auto"/>
          </w:tcPr>
          <w:p w14:paraId="7520A3E9" w14:textId="77777777" w:rsidR="00826994" w:rsidRPr="00474C16" w:rsidRDefault="00826994" w:rsidP="00826994">
            <w:pPr>
              <w:jc w:val="right"/>
              <w:rPr>
                <w:rFonts w:cstheme="minorHAnsi"/>
                <w:sz w:val="20"/>
                <w:szCs w:val="20"/>
              </w:rPr>
            </w:pPr>
          </w:p>
        </w:tc>
        <w:tc>
          <w:tcPr>
            <w:tcW w:w="323" w:type="pct"/>
            <w:gridSpan w:val="2"/>
            <w:tcBorders>
              <w:bottom w:val="single" w:sz="4" w:space="0" w:color="auto"/>
            </w:tcBorders>
            <w:vAlign w:val="center"/>
          </w:tcPr>
          <w:p w14:paraId="3C83E849" w14:textId="53C5DF04" w:rsidR="00826994" w:rsidRPr="00474C16" w:rsidRDefault="00826994" w:rsidP="00826994">
            <w:pPr>
              <w:jc w:val="right"/>
              <w:rPr>
                <w:rFonts w:cstheme="minorHAnsi"/>
                <w:sz w:val="20"/>
                <w:szCs w:val="20"/>
              </w:rPr>
            </w:pPr>
            <w:r w:rsidRPr="00474C16">
              <w:rPr>
                <w:rFonts w:cstheme="minorHAnsi"/>
                <w:sz w:val="20"/>
                <w:szCs w:val="20"/>
              </w:rPr>
              <w:t>0</w:t>
            </w:r>
          </w:p>
        </w:tc>
        <w:tc>
          <w:tcPr>
            <w:tcW w:w="323" w:type="pct"/>
            <w:gridSpan w:val="2"/>
            <w:tcBorders>
              <w:bottom w:val="single" w:sz="4" w:space="0" w:color="auto"/>
            </w:tcBorders>
            <w:vAlign w:val="center"/>
          </w:tcPr>
          <w:p w14:paraId="2B73149C" w14:textId="2ACF8FA3" w:rsidR="00826994" w:rsidRPr="00474C16" w:rsidRDefault="00826994" w:rsidP="00826994">
            <w:pPr>
              <w:pStyle w:val="Default"/>
              <w:jc w:val="right"/>
              <w:rPr>
                <w:rFonts w:asciiTheme="minorHAnsi" w:hAnsiTheme="minorHAnsi" w:cstheme="minorHAnsi"/>
                <w:color w:val="auto"/>
                <w:sz w:val="20"/>
                <w:szCs w:val="20"/>
              </w:rPr>
            </w:pPr>
            <w:r w:rsidRPr="00474C16">
              <w:rPr>
                <w:rFonts w:asciiTheme="minorHAnsi" w:hAnsiTheme="minorHAnsi" w:cstheme="minorHAnsi"/>
                <w:color w:val="auto"/>
                <w:sz w:val="16"/>
                <w:szCs w:val="16"/>
              </w:rPr>
              <w:t xml:space="preserve">2 pcs </w:t>
            </w:r>
            <w:r w:rsidRPr="00474C16">
              <w:rPr>
                <w:rFonts w:asciiTheme="minorHAnsi" w:hAnsiTheme="minorHAnsi" w:cstheme="minorHAnsi"/>
                <w:sz w:val="16"/>
                <w:szCs w:val="16"/>
                <w:shd w:val="clear" w:color="auto" w:fill="FFFFFF"/>
              </w:rPr>
              <w:t>(~220 kgs + ~270 kgs)</w:t>
            </w:r>
          </w:p>
        </w:tc>
        <w:tc>
          <w:tcPr>
            <w:tcW w:w="323" w:type="pct"/>
            <w:gridSpan w:val="2"/>
            <w:tcBorders>
              <w:bottom w:val="single" w:sz="4" w:space="0" w:color="auto"/>
            </w:tcBorders>
            <w:vAlign w:val="center"/>
          </w:tcPr>
          <w:p w14:paraId="78EA6136" w14:textId="77C61D0E" w:rsidR="00826994" w:rsidRPr="00474C16" w:rsidRDefault="00826994" w:rsidP="00826994">
            <w:pPr>
              <w:jc w:val="right"/>
              <w:rPr>
                <w:rFonts w:cstheme="minorHAnsi"/>
                <w:sz w:val="20"/>
                <w:szCs w:val="20"/>
              </w:rPr>
            </w:pPr>
            <w:r w:rsidRPr="00474C16">
              <w:rPr>
                <w:rFonts w:cstheme="minorHAnsi"/>
                <w:sz w:val="20"/>
                <w:szCs w:val="20"/>
              </w:rPr>
              <w:t>0</w:t>
            </w:r>
          </w:p>
        </w:tc>
        <w:tc>
          <w:tcPr>
            <w:tcW w:w="321" w:type="pct"/>
            <w:gridSpan w:val="2"/>
            <w:tcBorders>
              <w:bottom w:val="single" w:sz="4" w:space="0" w:color="auto"/>
            </w:tcBorders>
          </w:tcPr>
          <w:p w14:paraId="06558ED0" w14:textId="77777777" w:rsidR="00826994" w:rsidRPr="00474C16" w:rsidRDefault="00826994" w:rsidP="00826994">
            <w:pPr>
              <w:pStyle w:val="Default"/>
              <w:jc w:val="right"/>
              <w:rPr>
                <w:rFonts w:asciiTheme="minorHAnsi" w:hAnsiTheme="minorHAnsi" w:cstheme="minorHAnsi"/>
                <w:color w:val="auto"/>
                <w:sz w:val="20"/>
                <w:szCs w:val="20"/>
              </w:rPr>
            </w:pPr>
            <w:r w:rsidRPr="00474C16">
              <w:rPr>
                <w:rFonts w:asciiTheme="minorHAnsi" w:hAnsiTheme="minorHAnsi" w:cstheme="minorHAnsi"/>
                <w:color w:val="auto"/>
                <w:sz w:val="20"/>
                <w:szCs w:val="20"/>
              </w:rPr>
              <w:t>2.392</w:t>
            </w:r>
          </w:p>
          <w:p w14:paraId="52A04BD4" w14:textId="1B546442" w:rsidR="00826994" w:rsidRPr="00474C16" w:rsidRDefault="00826994" w:rsidP="00826994">
            <w:pPr>
              <w:pStyle w:val="Default"/>
              <w:jc w:val="right"/>
              <w:rPr>
                <w:rFonts w:asciiTheme="minorHAnsi" w:hAnsiTheme="minorHAnsi" w:cstheme="minorHAnsi"/>
                <w:color w:val="auto"/>
                <w:sz w:val="20"/>
                <w:szCs w:val="20"/>
              </w:rPr>
            </w:pPr>
            <w:r w:rsidRPr="00474C16">
              <w:rPr>
                <w:rFonts w:asciiTheme="minorHAnsi" w:hAnsiTheme="minorHAnsi" w:cstheme="minorHAnsi"/>
                <w:color w:val="auto"/>
                <w:sz w:val="16"/>
                <w:szCs w:val="16"/>
              </w:rPr>
              <w:t>(9 pcs at approx.. 250kgs each)</w:t>
            </w:r>
          </w:p>
        </w:tc>
        <w:tc>
          <w:tcPr>
            <w:tcW w:w="317" w:type="pct"/>
            <w:vAlign w:val="center"/>
          </w:tcPr>
          <w:p w14:paraId="1E73D8FB" w14:textId="09A4F30F" w:rsidR="00826994" w:rsidRPr="00CC4E00" w:rsidRDefault="00826994" w:rsidP="00826994">
            <w:pPr>
              <w:pStyle w:val="Default"/>
              <w:jc w:val="right"/>
              <w:rPr>
                <w:rFonts w:asciiTheme="minorHAnsi" w:hAnsiTheme="minorHAnsi" w:cstheme="minorHAnsi"/>
                <w:color w:val="auto"/>
                <w:sz w:val="16"/>
                <w:szCs w:val="16"/>
              </w:rPr>
            </w:pPr>
            <w:ins w:id="204" w:author="SungKwon Soh" w:date="2024-07-04T12:35:00Z" w16du:dateUtc="2024-07-04T01:35:00Z">
              <w:r w:rsidRPr="00CC4E00">
                <w:rPr>
                  <w:rFonts w:asciiTheme="minorHAnsi" w:hAnsiTheme="minorHAnsi" w:cstheme="minorHAnsi"/>
                  <w:sz w:val="16"/>
                  <w:szCs w:val="16"/>
                </w:rPr>
                <w:t>0</w:t>
              </w:r>
              <w:r w:rsidRPr="00CC4E00">
                <w:rPr>
                  <w:rFonts w:asciiTheme="minorHAnsi" w:hAnsiTheme="minorHAnsi" w:cstheme="minorHAnsi"/>
                  <w:color w:val="auto"/>
                  <w:sz w:val="16"/>
                  <w:szCs w:val="16"/>
                </w:rPr>
                <w:t xml:space="preserve"> </w:t>
              </w:r>
            </w:ins>
          </w:p>
        </w:tc>
        <w:tc>
          <w:tcPr>
            <w:tcW w:w="315" w:type="pct"/>
          </w:tcPr>
          <w:p w14:paraId="180D3D00" w14:textId="77777777" w:rsidR="00826994" w:rsidRPr="003C6FAD" w:rsidRDefault="00826994" w:rsidP="00826994">
            <w:pPr>
              <w:pStyle w:val="Default"/>
              <w:jc w:val="right"/>
              <w:rPr>
                <w:ins w:id="205" w:author="SungKwon Soh" w:date="2024-07-04T12:35:00Z" w16du:dateUtc="2024-07-04T01:35:00Z"/>
                <w:rFonts w:asciiTheme="minorHAnsi" w:hAnsiTheme="minorHAnsi" w:cstheme="minorHAnsi"/>
                <w:color w:val="auto"/>
                <w:sz w:val="20"/>
                <w:szCs w:val="20"/>
              </w:rPr>
            </w:pPr>
            <w:ins w:id="206" w:author="SungKwon Soh" w:date="2024-07-04T12:35:00Z" w16du:dateUtc="2024-07-04T01:35:00Z">
              <w:r w:rsidRPr="003C6FAD">
                <w:rPr>
                  <w:rFonts w:asciiTheme="minorHAnsi" w:hAnsiTheme="minorHAnsi" w:cstheme="minorHAnsi"/>
                  <w:color w:val="auto"/>
                  <w:sz w:val="20"/>
                  <w:szCs w:val="20"/>
                </w:rPr>
                <w:t xml:space="preserve">4.436 </w:t>
              </w:r>
            </w:ins>
          </w:p>
          <w:p w14:paraId="58D35CCA" w14:textId="4EE9E577" w:rsidR="00826994" w:rsidRPr="003C6FAD" w:rsidRDefault="00826994" w:rsidP="00826994">
            <w:pPr>
              <w:pStyle w:val="Default"/>
              <w:jc w:val="right"/>
              <w:rPr>
                <w:rFonts w:asciiTheme="minorHAnsi" w:hAnsiTheme="minorHAnsi" w:cstheme="minorHAnsi"/>
                <w:color w:val="auto"/>
                <w:sz w:val="16"/>
                <w:szCs w:val="16"/>
              </w:rPr>
            </w:pPr>
            <w:ins w:id="207" w:author="SungKwon Soh" w:date="2024-07-04T12:35:00Z" w16du:dateUtc="2024-07-04T01:35:00Z">
              <w:r w:rsidRPr="00CC4E00">
                <w:rPr>
                  <w:rFonts w:asciiTheme="minorHAnsi" w:hAnsiTheme="minorHAnsi" w:cstheme="minorHAnsi"/>
                  <w:color w:val="auto"/>
                  <w:sz w:val="16"/>
                  <w:szCs w:val="16"/>
                </w:rPr>
                <w:t>(</w:t>
              </w:r>
              <w:r w:rsidRPr="003C6FAD">
                <w:rPr>
                  <w:rFonts w:asciiTheme="minorHAnsi" w:hAnsiTheme="minorHAnsi" w:cstheme="minorHAnsi"/>
                  <w:color w:val="auto"/>
                  <w:sz w:val="16"/>
                  <w:szCs w:val="16"/>
                </w:rPr>
                <w:t>9 pcs at approx.. 149-455 kgs each)</w:t>
              </w:r>
            </w:ins>
          </w:p>
        </w:tc>
      </w:tr>
      <w:tr w:rsidR="00826994" w:rsidRPr="00474C16" w14:paraId="7CFBF343" w14:textId="3F9B9137" w:rsidTr="00435FE7">
        <w:tc>
          <w:tcPr>
            <w:tcW w:w="489" w:type="pct"/>
            <w:shd w:val="clear" w:color="auto" w:fill="D9D9D9" w:themeFill="background1" w:themeFillShade="D9"/>
          </w:tcPr>
          <w:p w14:paraId="46056CBF" w14:textId="77777777" w:rsidR="00826994" w:rsidRPr="00474C16" w:rsidRDefault="00826994" w:rsidP="00826994">
            <w:pPr>
              <w:rPr>
                <w:rFonts w:cstheme="minorHAnsi"/>
                <w:b/>
                <w:sz w:val="20"/>
                <w:szCs w:val="20"/>
              </w:rPr>
            </w:pPr>
            <w:r w:rsidRPr="00474C16">
              <w:rPr>
                <w:rFonts w:cstheme="minorHAnsi"/>
                <w:b/>
                <w:sz w:val="20"/>
                <w:szCs w:val="20"/>
              </w:rPr>
              <w:t>Chinese Taipei</w:t>
            </w:r>
          </w:p>
        </w:tc>
        <w:tc>
          <w:tcPr>
            <w:tcW w:w="314" w:type="pct"/>
            <w:shd w:val="clear" w:color="auto" w:fill="D9D9D9" w:themeFill="background1" w:themeFillShade="D9"/>
            <w:vAlign w:val="center"/>
          </w:tcPr>
          <w:p w14:paraId="5929C542"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32816811" w14:textId="77777777" w:rsidR="00826994" w:rsidRPr="00474C16" w:rsidRDefault="00826994" w:rsidP="00826994">
            <w:pPr>
              <w:jc w:val="right"/>
              <w:rPr>
                <w:rFonts w:cstheme="minorHAnsi"/>
                <w:sz w:val="20"/>
                <w:szCs w:val="20"/>
              </w:rPr>
            </w:pPr>
          </w:p>
        </w:tc>
        <w:tc>
          <w:tcPr>
            <w:tcW w:w="323" w:type="pct"/>
            <w:shd w:val="clear" w:color="auto" w:fill="D9D9D9" w:themeFill="background1" w:themeFillShade="D9"/>
            <w:vAlign w:val="center"/>
          </w:tcPr>
          <w:p w14:paraId="29822E04"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022C2121" w14:textId="77777777" w:rsidR="00826994" w:rsidRPr="00474C16" w:rsidRDefault="00826994" w:rsidP="00826994">
            <w:pPr>
              <w:jc w:val="right"/>
              <w:rPr>
                <w:rFonts w:cstheme="minorHAnsi"/>
                <w:sz w:val="20"/>
                <w:szCs w:val="20"/>
              </w:rPr>
            </w:pPr>
          </w:p>
        </w:tc>
        <w:tc>
          <w:tcPr>
            <w:tcW w:w="327" w:type="pct"/>
            <w:shd w:val="clear" w:color="auto" w:fill="D9D9D9" w:themeFill="background1" w:themeFillShade="D9"/>
            <w:vAlign w:val="center"/>
          </w:tcPr>
          <w:p w14:paraId="71FFA203"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76F741AD" w14:textId="77777777" w:rsidR="00826994" w:rsidRPr="00474C16" w:rsidRDefault="00826994" w:rsidP="00826994">
            <w:pPr>
              <w:jc w:val="right"/>
              <w:rPr>
                <w:rFonts w:cstheme="minorHAnsi"/>
                <w:sz w:val="20"/>
                <w:szCs w:val="20"/>
              </w:rPr>
            </w:pPr>
          </w:p>
        </w:tc>
        <w:tc>
          <w:tcPr>
            <w:tcW w:w="323" w:type="pct"/>
            <w:tcBorders>
              <w:bottom w:val="single" w:sz="4" w:space="0" w:color="auto"/>
            </w:tcBorders>
            <w:shd w:val="clear" w:color="auto" w:fill="D9D9D9" w:themeFill="background1" w:themeFillShade="D9"/>
          </w:tcPr>
          <w:p w14:paraId="069F930C" w14:textId="77777777" w:rsidR="00826994" w:rsidRPr="00474C16" w:rsidRDefault="00826994" w:rsidP="00826994">
            <w:pPr>
              <w:jc w:val="right"/>
              <w:rPr>
                <w:rFonts w:cstheme="minorHAnsi"/>
                <w:sz w:val="20"/>
                <w:szCs w:val="20"/>
              </w:rPr>
            </w:pPr>
          </w:p>
        </w:tc>
        <w:tc>
          <w:tcPr>
            <w:tcW w:w="324" w:type="pct"/>
            <w:gridSpan w:val="2"/>
            <w:tcBorders>
              <w:bottom w:val="single" w:sz="4" w:space="0" w:color="auto"/>
            </w:tcBorders>
            <w:shd w:val="clear" w:color="auto" w:fill="D9D9D9" w:themeFill="background1" w:themeFillShade="D9"/>
          </w:tcPr>
          <w:p w14:paraId="32D8D6F4"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vAlign w:val="center"/>
          </w:tcPr>
          <w:p w14:paraId="57F082CB"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vAlign w:val="center"/>
          </w:tcPr>
          <w:p w14:paraId="40D6832F"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tcPr>
          <w:p w14:paraId="007368F6" w14:textId="77777777" w:rsidR="00826994" w:rsidRPr="00474C16" w:rsidRDefault="00826994" w:rsidP="00826994">
            <w:pPr>
              <w:jc w:val="right"/>
              <w:rPr>
                <w:rFonts w:cstheme="minorHAnsi"/>
                <w:sz w:val="20"/>
                <w:szCs w:val="20"/>
              </w:rPr>
            </w:pPr>
          </w:p>
        </w:tc>
        <w:tc>
          <w:tcPr>
            <w:tcW w:w="321" w:type="pct"/>
            <w:gridSpan w:val="2"/>
            <w:shd w:val="clear" w:color="auto" w:fill="D9D9D9" w:themeFill="background1" w:themeFillShade="D9"/>
          </w:tcPr>
          <w:p w14:paraId="668E5266" w14:textId="77777777" w:rsidR="00826994" w:rsidRPr="00474C16" w:rsidRDefault="00826994" w:rsidP="00826994">
            <w:pPr>
              <w:jc w:val="right"/>
              <w:rPr>
                <w:rFonts w:cstheme="minorHAnsi"/>
                <w:sz w:val="20"/>
                <w:szCs w:val="20"/>
              </w:rPr>
            </w:pPr>
          </w:p>
        </w:tc>
        <w:tc>
          <w:tcPr>
            <w:tcW w:w="317" w:type="pct"/>
            <w:shd w:val="clear" w:color="auto" w:fill="D9D9D9" w:themeFill="background1" w:themeFillShade="D9"/>
          </w:tcPr>
          <w:p w14:paraId="44EB6CEB" w14:textId="77777777" w:rsidR="00826994" w:rsidRPr="00474C16" w:rsidRDefault="00826994" w:rsidP="00826994">
            <w:pPr>
              <w:jc w:val="right"/>
              <w:rPr>
                <w:rFonts w:cstheme="minorHAnsi"/>
                <w:sz w:val="20"/>
                <w:szCs w:val="20"/>
              </w:rPr>
            </w:pPr>
          </w:p>
        </w:tc>
        <w:tc>
          <w:tcPr>
            <w:tcW w:w="315" w:type="pct"/>
            <w:shd w:val="clear" w:color="auto" w:fill="D9D9D9" w:themeFill="background1" w:themeFillShade="D9"/>
          </w:tcPr>
          <w:p w14:paraId="4E1ED108" w14:textId="54365F1B" w:rsidR="00826994" w:rsidRPr="00474C16" w:rsidRDefault="00826994" w:rsidP="00826994">
            <w:pPr>
              <w:jc w:val="right"/>
              <w:rPr>
                <w:rFonts w:cstheme="minorHAnsi"/>
                <w:sz w:val="20"/>
                <w:szCs w:val="20"/>
              </w:rPr>
            </w:pPr>
          </w:p>
        </w:tc>
      </w:tr>
      <w:tr w:rsidR="00826994" w:rsidRPr="00474C16" w14:paraId="0E428D5F" w14:textId="0F4608E2" w:rsidTr="00435FE7">
        <w:tc>
          <w:tcPr>
            <w:tcW w:w="489" w:type="pct"/>
            <w:vAlign w:val="center"/>
          </w:tcPr>
          <w:p w14:paraId="68B03F55" w14:textId="77777777" w:rsidR="00826994" w:rsidRPr="00474C16" w:rsidRDefault="00826994" w:rsidP="00826994">
            <w:pPr>
              <w:rPr>
                <w:rFonts w:cstheme="minorHAnsi"/>
                <w:sz w:val="20"/>
                <w:szCs w:val="20"/>
              </w:rPr>
            </w:pPr>
            <w:r w:rsidRPr="00474C16">
              <w:rPr>
                <w:rFonts w:cstheme="minorHAnsi"/>
                <w:sz w:val="20"/>
                <w:szCs w:val="20"/>
              </w:rPr>
              <w:t>Longline</w:t>
            </w:r>
          </w:p>
        </w:tc>
        <w:tc>
          <w:tcPr>
            <w:tcW w:w="314" w:type="pct"/>
            <w:vAlign w:val="center"/>
          </w:tcPr>
          <w:p w14:paraId="4C7A9298"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vAlign w:val="center"/>
          </w:tcPr>
          <w:p w14:paraId="1556AE95" w14:textId="77777777" w:rsidR="00826994" w:rsidRPr="00474C16" w:rsidRDefault="00826994" w:rsidP="00826994">
            <w:pPr>
              <w:jc w:val="right"/>
              <w:rPr>
                <w:rFonts w:cstheme="minorHAnsi"/>
                <w:sz w:val="20"/>
                <w:szCs w:val="20"/>
              </w:rPr>
            </w:pPr>
            <w:r w:rsidRPr="00474C16">
              <w:rPr>
                <w:rFonts w:cstheme="minorHAnsi"/>
                <w:sz w:val="20"/>
                <w:szCs w:val="20"/>
              </w:rPr>
              <w:t>1,523</w:t>
            </w:r>
          </w:p>
        </w:tc>
        <w:tc>
          <w:tcPr>
            <w:tcW w:w="323" w:type="pct"/>
            <w:vAlign w:val="center"/>
          </w:tcPr>
          <w:p w14:paraId="39744A0B"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vAlign w:val="center"/>
          </w:tcPr>
          <w:p w14:paraId="3D495F83" w14:textId="77777777" w:rsidR="00826994" w:rsidRPr="00474C16" w:rsidRDefault="00826994" w:rsidP="00826994">
            <w:pPr>
              <w:jc w:val="right"/>
              <w:rPr>
                <w:rFonts w:cstheme="minorHAnsi"/>
                <w:sz w:val="20"/>
                <w:szCs w:val="20"/>
              </w:rPr>
            </w:pPr>
            <w:r w:rsidRPr="00474C16">
              <w:rPr>
                <w:rFonts w:cstheme="minorHAnsi"/>
                <w:sz w:val="20"/>
                <w:szCs w:val="20"/>
              </w:rPr>
              <w:t>1,863</w:t>
            </w:r>
          </w:p>
        </w:tc>
        <w:tc>
          <w:tcPr>
            <w:tcW w:w="327" w:type="pct"/>
            <w:vAlign w:val="center"/>
          </w:tcPr>
          <w:p w14:paraId="42E2046C"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vAlign w:val="center"/>
          </w:tcPr>
          <w:p w14:paraId="73D08949" w14:textId="77777777" w:rsidR="00826994" w:rsidRPr="00474C16" w:rsidRDefault="00826994" w:rsidP="00826994">
            <w:pPr>
              <w:jc w:val="right"/>
              <w:rPr>
                <w:rFonts w:cstheme="minorHAnsi"/>
                <w:sz w:val="20"/>
                <w:szCs w:val="20"/>
              </w:rPr>
            </w:pPr>
            <w:r w:rsidRPr="00474C16">
              <w:rPr>
                <w:rFonts w:cstheme="minorHAnsi"/>
                <w:sz w:val="20"/>
                <w:szCs w:val="20"/>
              </w:rPr>
              <w:t>1,714</w:t>
            </w:r>
          </w:p>
        </w:tc>
        <w:tc>
          <w:tcPr>
            <w:tcW w:w="323" w:type="pct"/>
            <w:shd w:val="clear" w:color="auto" w:fill="auto"/>
            <w:vAlign w:val="bottom"/>
          </w:tcPr>
          <w:p w14:paraId="222F9E7F"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4" w:type="pct"/>
            <w:gridSpan w:val="2"/>
            <w:shd w:val="clear" w:color="auto" w:fill="auto"/>
            <w:vAlign w:val="bottom"/>
          </w:tcPr>
          <w:p w14:paraId="17E0340C" w14:textId="77777777" w:rsidR="00826994" w:rsidRPr="00474C16" w:rsidRDefault="00826994" w:rsidP="00826994">
            <w:pPr>
              <w:jc w:val="right"/>
              <w:rPr>
                <w:rFonts w:cstheme="minorHAnsi"/>
                <w:sz w:val="20"/>
                <w:szCs w:val="20"/>
              </w:rPr>
            </w:pPr>
            <w:r w:rsidRPr="00474C16">
              <w:rPr>
                <w:rFonts w:cstheme="minorHAnsi"/>
                <w:sz w:val="20"/>
                <w:szCs w:val="20"/>
              </w:rPr>
              <w:t>1700</w:t>
            </w:r>
          </w:p>
        </w:tc>
        <w:tc>
          <w:tcPr>
            <w:tcW w:w="323" w:type="pct"/>
            <w:gridSpan w:val="2"/>
            <w:vAlign w:val="center"/>
          </w:tcPr>
          <w:p w14:paraId="238C9D8D" w14:textId="2C662C38"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3" w:type="pct"/>
            <w:gridSpan w:val="2"/>
            <w:vAlign w:val="center"/>
          </w:tcPr>
          <w:p w14:paraId="6484DFA5" w14:textId="34E26F35" w:rsidR="00826994" w:rsidRPr="00474C16" w:rsidRDefault="00826994" w:rsidP="00826994">
            <w:pPr>
              <w:jc w:val="right"/>
              <w:rPr>
                <w:rFonts w:cstheme="minorHAnsi"/>
                <w:sz w:val="20"/>
                <w:szCs w:val="20"/>
                <w:lang w:eastAsia="ko-KR"/>
              </w:rPr>
            </w:pPr>
            <w:r w:rsidRPr="00474C16">
              <w:rPr>
                <w:rFonts w:cstheme="minorHAnsi"/>
                <w:sz w:val="20"/>
                <w:szCs w:val="20"/>
                <w:lang w:eastAsia="ko-KR"/>
              </w:rPr>
              <w:t>1,478</w:t>
            </w:r>
          </w:p>
        </w:tc>
        <w:tc>
          <w:tcPr>
            <w:tcW w:w="323" w:type="pct"/>
            <w:gridSpan w:val="2"/>
          </w:tcPr>
          <w:p w14:paraId="5884AA56" w14:textId="6DD11C38"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1" w:type="pct"/>
            <w:gridSpan w:val="2"/>
          </w:tcPr>
          <w:p w14:paraId="74878692" w14:textId="0A3473A1" w:rsidR="00826994" w:rsidRPr="00474C16" w:rsidRDefault="00826994" w:rsidP="00826994">
            <w:pPr>
              <w:jc w:val="right"/>
              <w:rPr>
                <w:rFonts w:cstheme="minorHAnsi"/>
                <w:sz w:val="20"/>
                <w:szCs w:val="20"/>
                <w:lang w:eastAsia="ko-KR"/>
              </w:rPr>
            </w:pPr>
            <w:r w:rsidRPr="00474C16">
              <w:rPr>
                <w:rFonts w:cstheme="minorHAnsi"/>
                <w:sz w:val="20"/>
                <w:szCs w:val="20"/>
                <w:lang w:eastAsia="ko-KR"/>
              </w:rPr>
              <w:t>1,496</w:t>
            </w:r>
          </w:p>
        </w:tc>
        <w:tc>
          <w:tcPr>
            <w:tcW w:w="317" w:type="pct"/>
          </w:tcPr>
          <w:p w14:paraId="06BE790B" w14:textId="6F6C3EB2" w:rsidR="00826994" w:rsidRPr="00474C16" w:rsidRDefault="00826994" w:rsidP="00826994">
            <w:pPr>
              <w:jc w:val="right"/>
              <w:rPr>
                <w:rFonts w:cstheme="minorHAnsi"/>
                <w:sz w:val="20"/>
                <w:szCs w:val="20"/>
                <w:lang w:eastAsia="ko-KR"/>
              </w:rPr>
            </w:pPr>
            <w:ins w:id="208" w:author="SungKwon Soh" w:date="2024-07-04T09:47:00Z" w16du:dateUtc="2024-07-03T22:47:00Z">
              <w:r>
                <w:rPr>
                  <w:rFonts w:cstheme="minorHAnsi" w:hint="eastAsia"/>
                  <w:sz w:val="20"/>
                  <w:szCs w:val="20"/>
                  <w:lang w:eastAsia="ko-KR"/>
                </w:rPr>
                <w:t>0</w:t>
              </w:r>
            </w:ins>
          </w:p>
        </w:tc>
        <w:tc>
          <w:tcPr>
            <w:tcW w:w="315" w:type="pct"/>
          </w:tcPr>
          <w:p w14:paraId="0CCF8BF0" w14:textId="438EE839" w:rsidR="00826994" w:rsidRPr="00474C16" w:rsidRDefault="00826994" w:rsidP="00826994">
            <w:pPr>
              <w:jc w:val="right"/>
              <w:rPr>
                <w:rFonts w:cstheme="minorHAnsi"/>
                <w:sz w:val="20"/>
                <w:szCs w:val="20"/>
                <w:lang w:eastAsia="ko-KR"/>
              </w:rPr>
            </w:pPr>
            <w:ins w:id="209" w:author="SungKwon Soh" w:date="2024-07-04T09:47:00Z" w16du:dateUtc="2024-07-03T22:47:00Z">
              <w:r>
                <w:rPr>
                  <w:rFonts w:cstheme="minorHAnsi" w:hint="eastAsia"/>
                  <w:sz w:val="20"/>
                  <w:szCs w:val="20"/>
                  <w:lang w:eastAsia="ko-KR"/>
                </w:rPr>
                <w:t>2,117</w:t>
              </w:r>
            </w:ins>
          </w:p>
        </w:tc>
      </w:tr>
      <w:tr w:rsidR="00826994" w:rsidRPr="00474C16" w14:paraId="448929F0" w14:textId="113834C1" w:rsidTr="009F0231">
        <w:tc>
          <w:tcPr>
            <w:tcW w:w="489" w:type="pct"/>
            <w:tcBorders>
              <w:bottom w:val="single" w:sz="4" w:space="0" w:color="auto"/>
            </w:tcBorders>
          </w:tcPr>
          <w:p w14:paraId="2A363294" w14:textId="77777777" w:rsidR="00826994" w:rsidRPr="00474C16" w:rsidRDefault="00826994" w:rsidP="00826994">
            <w:pPr>
              <w:rPr>
                <w:rFonts w:cstheme="minorHAnsi"/>
                <w:sz w:val="20"/>
                <w:szCs w:val="20"/>
              </w:rPr>
            </w:pPr>
            <w:r w:rsidRPr="00474C16">
              <w:rPr>
                <w:rFonts w:cstheme="minorHAnsi"/>
                <w:sz w:val="20"/>
                <w:szCs w:val="20"/>
              </w:rPr>
              <w:t>Other coastal fisheries</w:t>
            </w:r>
          </w:p>
        </w:tc>
        <w:tc>
          <w:tcPr>
            <w:tcW w:w="314" w:type="pct"/>
            <w:tcBorders>
              <w:bottom w:val="single" w:sz="4" w:space="0" w:color="auto"/>
            </w:tcBorders>
            <w:vAlign w:val="center"/>
          </w:tcPr>
          <w:p w14:paraId="7C3F3306"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1F957687" w14:textId="77777777" w:rsidR="00826994" w:rsidRPr="00474C16" w:rsidRDefault="00826994" w:rsidP="00826994">
            <w:pPr>
              <w:jc w:val="right"/>
              <w:rPr>
                <w:rFonts w:cstheme="minorHAnsi"/>
                <w:sz w:val="20"/>
                <w:szCs w:val="20"/>
              </w:rPr>
            </w:pPr>
            <w:r w:rsidRPr="00474C16">
              <w:rPr>
                <w:rFonts w:cstheme="minorHAnsi"/>
                <w:sz w:val="20"/>
                <w:szCs w:val="20"/>
              </w:rPr>
              <w:t>4</w:t>
            </w:r>
          </w:p>
        </w:tc>
        <w:tc>
          <w:tcPr>
            <w:tcW w:w="323" w:type="pct"/>
            <w:tcBorders>
              <w:bottom w:val="single" w:sz="4" w:space="0" w:color="auto"/>
            </w:tcBorders>
            <w:vAlign w:val="center"/>
          </w:tcPr>
          <w:p w14:paraId="43F0CA92"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07981F5B" w14:textId="77777777" w:rsidR="00826994" w:rsidRPr="00474C16" w:rsidRDefault="00826994" w:rsidP="00826994">
            <w:pPr>
              <w:jc w:val="right"/>
              <w:rPr>
                <w:rFonts w:cstheme="minorHAnsi"/>
                <w:sz w:val="20"/>
                <w:szCs w:val="20"/>
              </w:rPr>
            </w:pPr>
            <w:r w:rsidRPr="00474C16">
              <w:rPr>
                <w:rFonts w:cstheme="minorHAnsi"/>
                <w:sz w:val="20"/>
                <w:szCs w:val="20"/>
              </w:rPr>
              <w:t>21</w:t>
            </w:r>
          </w:p>
        </w:tc>
        <w:tc>
          <w:tcPr>
            <w:tcW w:w="327" w:type="pct"/>
            <w:tcBorders>
              <w:bottom w:val="single" w:sz="4" w:space="0" w:color="auto"/>
            </w:tcBorders>
            <w:vAlign w:val="center"/>
          </w:tcPr>
          <w:p w14:paraId="71F79124"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4187FCED" w14:textId="77777777" w:rsidR="00826994" w:rsidRPr="00474C16" w:rsidRDefault="00826994" w:rsidP="00826994">
            <w:pPr>
              <w:jc w:val="right"/>
              <w:rPr>
                <w:rFonts w:cstheme="minorHAnsi"/>
                <w:sz w:val="20"/>
                <w:szCs w:val="20"/>
              </w:rPr>
            </w:pPr>
            <w:r w:rsidRPr="00474C16">
              <w:rPr>
                <w:rFonts w:cstheme="minorHAnsi"/>
                <w:sz w:val="20"/>
                <w:szCs w:val="20"/>
              </w:rPr>
              <w:t>3</w:t>
            </w:r>
          </w:p>
        </w:tc>
        <w:tc>
          <w:tcPr>
            <w:tcW w:w="323" w:type="pct"/>
            <w:tcBorders>
              <w:bottom w:val="single" w:sz="4" w:space="0" w:color="auto"/>
            </w:tcBorders>
            <w:shd w:val="clear" w:color="auto" w:fill="auto"/>
            <w:vAlign w:val="center"/>
          </w:tcPr>
          <w:p w14:paraId="18FEEAD7"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4" w:type="pct"/>
            <w:gridSpan w:val="2"/>
            <w:tcBorders>
              <w:bottom w:val="single" w:sz="4" w:space="0" w:color="auto"/>
            </w:tcBorders>
            <w:shd w:val="clear" w:color="auto" w:fill="auto"/>
            <w:vAlign w:val="center"/>
          </w:tcPr>
          <w:p w14:paraId="0683EC50" w14:textId="77777777" w:rsidR="00826994" w:rsidRPr="00474C16" w:rsidRDefault="00826994" w:rsidP="00826994">
            <w:pPr>
              <w:jc w:val="right"/>
              <w:rPr>
                <w:rFonts w:cstheme="minorHAnsi"/>
                <w:sz w:val="20"/>
                <w:szCs w:val="20"/>
              </w:rPr>
            </w:pPr>
            <w:r w:rsidRPr="00474C16">
              <w:rPr>
                <w:rFonts w:cstheme="minorHAnsi"/>
                <w:sz w:val="20"/>
                <w:szCs w:val="20"/>
              </w:rPr>
              <w:t>9</w:t>
            </w:r>
          </w:p>
        </w:tc>
        <w:tc>
          <w:tcPr>
            <w:tcW w:w="323" w:type="pct"/>
            <w:gridSpan w:val="2"/>
            <w:tcBorders>
              <w:bottom w:val="single" w:sz="4" w:space="0" w:color="auto"/>
            </w:tcBorders>
            <w:vAlign w:val="center"/>
          </w:tcPr>
          <w:p w14:paraId="1E1AF411" w14:textId="761C9CDE"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3" w:type="pct"/>
            <w:gridSpan w:val="2"/>
            <w:tcBorders>
              <w:bottom w:val="single" w:sz="4" w:space="0" w:color="auto"/>
            </w:tcBorders>
            <w:vAlign w:val="center"/>
          </w:tcPr>
          <w:p w14:paraId="0B11EB13" w14:textId="17AE38D8" w:rsidR="00826994" w:rsidRPr="00474C16" w:rsidRDefault="00826994" w:rsidP="00826994">
            <w:pPr>
              <w:jc w:val="right"/>
              <w:rPr>
                <w:rFonts w:cstheme="minorHAnsi"/>
                <w:sz w:val="20"/>
                <w:szCs w:val="20"/>
                <w:lang w:eastAsia="ko-KR"/>
              </w:rPr>
            </w:pPr>
            <w:r w:rsidRPr="00474C16">
              <w:rPr>
                <w:rFonts w:cstheme="minorHAnsi"/>
                <w:sz w:val="20"/>
                <w:szCs w:val="20"/>
                <w:lang w:eastAsia="ko-KR"/>
              </w:rPr>
              <w:t>1</w:t>
            </w:r>
          </w:p>
        </w:tc>
        <w:tc>
          <w:tcPr>
            <w:tcW w:w="323" w:type="pct"/>
            <w:gridSpan w:val="2"/>
            <w:tcBorders>
              <w:bottom w:val="single" w:sz="4" w:space="0" w:color="auto"/>
            </w:tcBorders>
            <w:vAlign w:val="center"/>
          </w:tcPr>
          <w:p w14:paraId="4973E289" w14:textId="11C76BF8"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1" w:type="pct"/>
            <w:gridSpan w:val="2"/>
            <w:tcBorders>
              <w:bottom w:val="single" w:sz="4" w:space="0" w:color="auto"/>
            </w:tcBorders>
            <w:vAlign w:val="center"/>
          </w:tcPr>
          <w:p w14:paraId="7DC6892B" w14:textId="061BC466" w:rsidR="00826994" w:rsidRPr="00474C16" w:rsidRDefault="00826994" w:rsidP="00826994">
            <w:pPr>
              <w:jc w:val="right"/>
              <w:rPr>
                <w:rFonts w:cstheme="minorHAnsi"/>
                <w:sz w:val="20"/>
                <w:szCs w:val="20"/>
                <w:lang w:eastAsia="ko-KR"/>
              </w:rPr>
            </w:pPr>
            <w:ins w:id="210" w:author="SungKwon Soh" w:date="2024-07-04T09:46:00Z" w16du:dateUtc="2024-07-03T22:46:00Z">
              <w:r>
                <w:rPr>
                  <w:rFonts w:cstheme="minorHAnsi" w:hint="eastAsia"/>
                  <w:sz w:val="20"/>
                  <w:szCs w:val="20"/>
                  <w:lang w:eastAsia="ko-KR"/>
                </w:rPr>
                <w:t>2</w:t>
              </w:r>
            </w:ins>
            <w:del w:id="211" w:author="SungKwon Soh" w:date="2024-07-04T09:46:00Z" w16du:dateUtc="2024-07-03T22:46:00Z">
              <w:r w:rsidRPr="00474C16" w:rsidDel="005A0E6F">
                <w:rPr>
                  <w:rFonts w:cstheme="minorHAnsi"/>
                  <w:sz w:val="20"/>
                  <w:szCs w:val="20"/>
                  <w:lang w:eastAsia="ko-KR"/>
                </w:rPr>
                <w:delText>1</w:delText>
              </w:r>
            </w:del>
          </w:p>
        </w:tc>
        <w:tc>
          <w:tcPr>
            <w:tcW w:w="317" w:type="pct"/>
            <w:vAlign w:val="center"/>
          </w:tcPr>
          <w:p w14:paraId="5126AAF9" w14:textId="380BF8E4" w:rsidR="00826994" w:rsidRPr="00474C16" w:rsidRDefault="00826994" w:rsidP="00826994">
            <w:pPr>
              <w:jc w:val="right"/>
              <w:rPr>
                <w:rFonts w:cstheme="minorHAnsi"/>
                <w:sz w:val="20"/>
                <w:szCs w:val="20"/>
                <w:lang w:eastAsia="ko-KR"/>
              </w:rPr>
            </w:pPr>
            <w:ins w:id="212" w:author="SungKwon Soh" w:date="2024-07-04T09:47:00Z" w16du:dateUtc="2024-07-03T22:47:00Z">
              <w:r>
                <w:rPr>
                  <w:rFonts w:cstheme="minorHAnsi" w:hint="eastAsia"/>
                  <w:sz w:val="20"/>
                  <w:szCs w:val="20"/>
                  <w:lang w:eastAsia="ko-KR"/>
                </w:rPr>
                <w:t>0</w:t>
              </w:r>
            </w:ins>
          </w:p>
        </w:tc>
        <w:tc>
          <w:tcPr>
            <w:tcW w:w="315" w:type="pct"/>
            <w:vAlign w:val="center"/>
          </w:tcPr>
          <w:p w14:paraId="344C9D4A" w14:textId="7FEA55DA" w:rsidR="00826994" w:rsidRPr="00474C16" w:rsidRDefault="00826994" w:rsidP="00826994">
            <w:pPr>
              <w:jc w:val="right"/>
              <w:rPr>
                <w:rFonts w:cstheme="minorHAnsi"/>
                <w:sz w:val="20"/>
                <w:szCs w:val="20"/>
                <w:lang w:eastAsia="ko-KR"/>
              </w:rPr>
            </w:pPr>
            <w:ins w:id="213" w:author="SungKwon Soh" w:date="2024-07-04T09:47:00Z" w16du:dateUtc="2024-07-03T22:47:00Z">
              <w:r>
                <w:rPr>
                  <w:rFonts w:cstheme="minorHAnsi" w:hint="eastAsia"/>
                  <w:sz w:val="20"/>
                  <w:szCs w:val="20"/>
                  <w:lang w:eastAsia="ko-KR"/>
                </w:rPr>
                <w:t>5</w:t>
              </w:r>
            </w:ins>
          </w:p>
        </w:tc>
      </w:tr>
      <w:tr w:rsidR="00826994" w:rsidRPr="00474C16" w14:paraId="547D339D" w14:textId="7A3AFD2A" w:rsidTr="00435FE7">
        <w:trPr>
          <w:trHeight w:val="260"/>
        </w:trPr>
        <w:tc>
          <w:tcPr>
            <w:tcW w:w="489" w:type="pct"/>
            <w:tcBorders>
              <w:bottom w:val="single" w:sz="4" w:space="0" w:color="auto"/>
            </w:tcBorders>
          </w:tcPr>
          <w:p w14:paraId="5D1AA4A4" w14:textId="77777777" w:rsidR="00826994" w:rsidRPr="00474C16" w:rsidRDefault="00826994" w:rsidP="00826994">
            <w:pPr>
              <w:rPr>
                <w:rFonts w:cstheme="minorHAnsi"/>
                <w:b/>
                <w:bCs/>
                <w:i/>
                <w:sz w:val="20"/>
                <w:szCs w:val="20"/>
                <w:u w:val="single"/>
              </w:rPr>
            </w:pPr>
            <w:r w:rsidRPr="00474C16">
              <w:rPr>
                <w:rFonts w:cstheme="minorHAnsi"/>
                <w:b/>
                <w:bCs/>
                <w:i/>
                <w:sz w:val="20"/>
                <w:szCs w:val="20"/>
                <w:u w:val="single"/>
              </w:rPr>
              <w:t>Total</w:t>
            </w:r>
          </w:p>
        </w:tc>
        <w:tc>
          <w:tcPr>
            <w:tcW w:w="314" w:type="pct"/>
            <w:tcBorders>
              <w:bottom w:val="single" w:sz="4" w:space="0" w:color="auto"/>
            </w:tcBorders>
            <w:vAlign w:val="center"/>
          </w:tcPr>
          <w:p w14:paraId="622B1A37"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0</w:t>
            </w:r>
          </w:p>
        </w:tc>
        <w:tc>
          <w:tcPr>
            <w:tcW w:w="326" w:type="pct"/>
            <w:tcBorders>
              <w:bottom w:val="single" w:sz="4" w:space="0" w:color="auto"/>
            </w:tcBorders>
            <w:vAlign w:val="center"/>
          </w:tcPr>
          <w:p w14:paraId="2A99ACBD"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1527</w:t>
            </w:r>
          </w:p>
        </w:tc>
        <w:tc>
          <w:tcPr>
            <w:tcW w:w="323" w:type="pct"/>
            <w:tcBorders>
              <w:bottom w:val="single" w:sz="4" w:space="0" w:color="auto"/>
            </w:tcBorders>
            <w:vAlign w:val="center"/>
          </w:tcPr>
          <w:p w14:paraId="648492B1"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0</w:t>
            </w:r>
          </w:p>
        </w:tc>
        <w:tc>
          <w:tcPr>
            <w:tcW w:w="326" w:type="pct"/>
            <w:tcBorders>
              <w:bottom w:val="single" w:sz="4" w:space="0" w:color="auto"/>
            </w:tcBorders>
            <w:vAlign w:val="center"/>
          </w:tcPr>
          <w:p w14:paraId="4CFC8DCE"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1884</w:t>
            </w:r>
          </w:p>
        </w:tc>
        <w:tc>
          <w:tcPr>
            <w:tcW w:w="327" w:type="pct"/>
            <w:tcBorders>
              <w:bottom w:val="single" w:sz="4" w:space="0" w:color="auto"/>
            </w:tcBorders>
            <w:vAlign w:val="center"/>
          </w:tcPr>
          <w:p w14:paraId="0FD8FB32"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0</w:t>
            </w:r>
          </w:p>
        </w:tc>
        <w:tc>
          <w:tcPr>
            <w:tcW w:w="326" w:type="pct"/>
            <w:tcBorders>
              <w:bottom w:val="single" w:sz="4" w:space="0" w:color="auto"/>
            </w:tcBorders>
            <w:vAlign w:val="center"/>
          </w:tcPr>
          <w:p w14:paraId="12295B19"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1717</w:t>
            </w:r>
          </w:p>
        </w:tc>
        <w:tc>
          <w:tcPr>
            <w:tcW w:w="323" w:type="pct"/>
            <w:tcBorders>
              <w:bottom w:val="single" w:sz="4" w:space="0" w:color="auto"/>
            </w:tcBorders>
            <w:shd w:val="clear" w:color="auto" w:fill="auto"/>
            <w:vAlign w:val="center"/>
          </w:tcPr>
          <w:p w14:paraId="57988ED2" w14:textId="1B99FF1E"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 xml:space="preserve">0   </w:t>
            </w:r>
          </w:p>
        </w:tc>
        <w:tc>
          <w:tcPr>
            <w:tcW w:w="324" w:type="pct"/>
            <w:gridSpan w:val="2"/>
            <w:tcBorders>
              <w:bottom w:val="single" w:sz="4" w:space="0" w:color="auto"/>
            </w:tcBorders>
            <w:shd w:val="clear" w:color="auto" w:fill="auto"/>
            <w:vAlign w:val="center"/>
          </w:tcPr>
          <w:p w14:paraId="12ABE5BC" w14:textId="77777777"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1,709</w:t>
            </w:r>
          </w:p>
        </w:tc>
        <w:tc>
          <w:tcPr>
            <w:tcW w:w="323" w:type="pct"/>
            <w:gridSpan w:val="2"/>
            <w:tcBorders>
              <w:bottom w:val="single" w:sz="4" w:space="0" w:color="auto"/>
            </w:tcBorders>
            <w:vAlign w:val="center"/>
          </w:tcPr>
          <w:p w14:paraId="768B85C1" w14:textId="7D59D2CC"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0</w:t>
            </w:r>
          </w:p>
        </w:tc>
        <w:tc>
          <w:tcPr>
            <w:tcW w:w="323" w:type="pct"/>
            <w:gridSpan w:val="2"/>
            <w:tcBorders>
              <w:bottom w:val="single" w:sz="4" w:space="0" w:color="auto"/>
            </w:tcBorders>
            <w:vAlign w:val="center"/>
          </w:tcPr>
          <w:p w14:paraId="61972CD4" w14:textId="5C0EB076"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1,479</w:t>
            </w:r>
          </w:p>
        </w:tc>
        <w:tc>
          <w:tcPr>
            <w:tcW w:w="323" w:type="pct"/>
            <w:gridSpan w:val="2"/>
            <w:tcBorders>
              <w:bottom w:val="single" w:sz="4" w:space="0" w:color="auto"/>
            </w:tcBorders>
          </w:tcPr>
          <w:p w14:paraId="7F9FBA9F" w14:textId="3A948EE3"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0</w:t>
            </w:r>
          </w:p>
        </w:tc>
        <w:tc>
          <w:tcPr>
            <w:tcW w:w="321" w:type="pct"/>
            <w:gridSpan w:val="2"/>
            <w:tcBorders>
              <w:bottom w:val="single" w:sz="4" w:space="0" w:color="auto"/>
            </w:tcBorders>
          </w:tcPr>
          <w:p w14:paraId="2B657F60" w14:textId="77777777" w:rsidR="00826994" w:rsidRDefault="00826994" w:rsidP="00826994">
            <w:pPr>
              <w:jc w:val="right"/>
              <w:rPr>
                <w:ins w:id="214" w:author="SungKwon Soh" w:date="2024-07-04T09:46:00Z" w16du:dateUtc="2024-07-03T22:46:00Z"/>
                <w:rFonts w:cstheme="minorHAnsi"/>
                <w:b/>
                <w:bCs/>
                <w:i/>
                <w:sz w:val="20"/>
                <w:szCs w:val="20"/>
                <w:u w:val="single"/>
                <w:lang w:eastAsia="ko-KR"/>
              </w:rPr>
            </w:pPr>
            <w:ins w:id="215" w:author="SungKwon Soh" w:date="2024-07-04T09:46:00Z" w16du:dateUtc="2024-07-03T22:46:00Z">
              <w:r>
                <w:rPr>
                  <w:rFonts w:cstheme="minorHAnsi" w:hint="eastAsia"/>
                  <w:b/>
                  <w:bCs/>
                  <w:i/>
                  <w:sz w:val="20"/>
                  <w:szCs w:val="20"/>
                  <w:u w:val="single"/>
                  <w:lang w:eastAsia="ko-KR"/>
                </w:rPr>
                <w:t>1,498</w:t>
              </w:r>
            </w:ins>
          </w:p>
          <w:p w14:paraId="2DC75E66" w14:textId="68697496" w:rsidR="00826994" w:rsidRPr="00474C16" w:rsidRDefault="00826994" w:rsidP="00826994">
            <w:pPr>
              <w:jc w:val="right"/>
              <w:rPr>
                <w:rFonts w:cstheme="minorHAnsi"/>
                <w:b/>
                <w:bCs/>
                <w:i/>
                <w:sz w:val="20"/>
                <w:szCs w:val="20"/>
                <w:u w:val="single"/>
                <w:lang w:eastAsia="ko-KR"/>
              </w:rPr>
            </w:pPr>
            <w:del w:id="216" w:author="SungKwon Soh" w:date="2024-07-04T09:46:00Z" w16du:dateUtc="2024-07-03T22:46:00Z">
              <w:r w:rsidRPr="00474C16" w:rsidDel="005A0E6F">
                <w:rPr>
                  <w:rFonts w:cstheme="minorHAnsi"/>
                  <w:b/>
                  <w:bCs/>
                  <w:i/>
                  <w:sz w:val="20"/>
                  <w:szCs w:val="20"/>
                  <w:u w:val="single"/>
                  <w:lang w:eastAsia="ko-KR"/>
                </w:rPr>
                <w:delText>1,497</w:delText>
              </w:r>
            </w:del>
          </w:p>
        </w:tc>
        <w:tc>
          <w:tcPr>
            <w:tcW w:w="317" w:type="pct"/>
          </w:tcPr>
          <w:p w14:paraId="080AC4B2" w14:textId="68AEF23D" w:rsidR="00826994" w:rsidRPr="00474C16" w:rsidRDefault="00826994" w:rsidP="00826994">
            <w:pPr>
              <w:jc w:val="right"/>
              <w:rPr>
                <w:rFonts w:cstheme="minorHAnsi"/>
                <w:b/>
                <w:bCs/>
                <w:i/>
                <w:sz w:val="20"/>
                <w:szCs w:val="20"/>
                <w:u w:val="single"/>
                <w:lang w:eastAsia="ko-KR"/>
              </w:rPr>
            </w:pPr>
            <w:ins w:id="217" w:author="SungKwon Soh" w:date="2024-07-04T09:47:00Z" w16du:dateUtc="2024-07-03T22:47:00Z">
              <w:r>
                <w:rPr>
                  <w:rFonts w:cstheme="minorHAnsi" w:hint="eastAsia"/>
                  <w:b/>
                  <w:bCs/>
                  <w:i/>
                  <w:sz w:val="20"/>
                  <w:szCs w:val="20"/>
                  <w:u w:val="single"/>
                  <w:lang w:eastAsia="ko-KR"/>
                </w:rPr>
                <w:t>0</w:t>
              </w:r>
            </w:ins>
          </w:p>
        </w:tc>
        <w:tc>
          <w:tcPr>
            <w:tcW w:w="315" w:type="pct"/>
          </w:tcPr>
          <w:p w14:paraId="440F39EE" w14:textId="1CA7B5E9" w:rsidR="00826994" w:rsidRPr="00474C16" w:rsidRDefault="00826994" w:rsidP="00826994">
            <w:pPr>
              <w:jc w:val="right"/>
              <w:rPr>
                <w:rFonts w:cstheme="minorHAnsi"/>
                <w:b/>
                <w:bCs/>
                <w:i/>
                <w:sz w:val="20"/>
                <w:szCs w:val="20"/>
                <w:u w:val="single"/>
                <w:lang w:eastAsia="ko-KR"/>
              </w:rPr>
            </w:pPr>
            <w:ins w:id="218" w:author="SungKwon Soh" w:date="2024-07-04T09:47:00Z" w16du:dateUtc="2024-07-03T22:47:00Z">
              <w:r>
                <w:rPr>
                  <w:rFonts w:cstheme="minorHAnsi" w:hint="eastAsia"/>
                  <w:b/>
                  <w:bCs/>
                  <w:i/>
                  <w:sz w:val="20"/>
                  <w:szCs w:val="20"/>
                  <w:u w:val="single"/>
                  <w:lang w:eastAsia="ko-KR"/>
                </w:rPr>
                <w:t>2,122</w:t>
              </w:r>
            </w:ins>
          </w:p>
        </w:tc>
      </w:tr>
      <w:tr w:rsidR="00826994" w:rsidRPr="00474C16" w14:paraId="2C57D040" w14:textId="172E3B1A" w:rsidTr="00435FE7">
        <w:tc>
          <w:tcPr>
            <w:tcW w:w="489" w:type="pct"/>
            <w:shd w:val="clear" w:color="auto" w:fill="D9D9D9" w:themeFill="background1" w:themeFillShade="D9"/>
          </w:tcPr>
          <w:p w14:paraId="6231EF97" w14:textId="77777777" w:rsidR="00826994" w:rsidRPr="00474C16" w:rsidRDefault="00826994" w:rsidP="00826994">
            <w:pPr>
              <w:rPr>
                <w:rFonts w:cstheme="minorHAnsi"/>
                <w:sz w:val="20"/>
                <w:szCs w:val="20"/>
              </w:rPr>
            </w:pPr>
            <w:r w:rsidRPr="00474C16">
              <w:rPr>
                <w:rFonts w:cstheme="minorHAnsi"/>
                <w:b/>
                <w:sz w:val="20"/>
                <w:szCs w:val="20"/>
              </w:rPr>
              <w:t>U.S.A.</w:t>
            </w:r>
            <w:r w:rsidRPr="00474C16">
              <w:rPr>
                <w:rStyle w:val="FootnoteReference"/>
                <w:rFonts w:cstheme="minorHAnsi"/>
                <w:sz w:val="20"/>
                <w:szCs w:val="20"/>
              </w:rPr>
              <w:footnoteReference w:id="6"/>
            </w:r>
          </w:p>
        </w:tc>
        <w:tc>
          <w:tcPr>
            <w:tcW w:w="314" w:type="pct"/>
            <w:shd w:val="clear" w:color="auto" w:fill="D9D9D9" w:themeFill="background1" w:themeFillShade="D9"/>
            <w:vAlign w:val="center"/>
          </w:tcPr>
          <w:p w14:paraId="30C160BA"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05A8967E" w14:textId="77777777" w:rsidR="00826994" w:rsidRPr="00474C16" w:rsidRDefault="00826994" w:rsidP="00826994">
            <w:pPr>
              <w:jc w:val="right"/>
              <w:rPr>
                <w:rFonts w:cstheme="minorHAnsi"/>
                <w:sz w:val="20"/>
                <w:szCs w:val="20"/>
              </w:rPr>
            </w:pPr>
          </w:p>
        </w:tc>
        <w:tc>
          <w:tcPr>
            <w:tcW w:w="323" w:type="pct"/>
            <w:shd w:val="clear" w:color="auto" w:fill="D9D9D9" w:themeFill="background1" w:themeFillShade="D9"/>
            <w:vAlign w:val="center"/>
          </w:tcPr>
          <w:p w14:paraId="2FA207DD"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76146394" w14:textId="77777777" w:rsidR="00826994" w:rsidRPr="00474C16" w:rsidRDefault="00826994" w:rsidP="00826994">
            <w:pPr>
              <w:jc w:val="right"/>
              <w:rPr>
                <w:rFonts w:cstheme="minorHAnsi"/>
                <w:sz w:val="20"/>
                <w:szCs w:val="20"/>
              </w:rPr>
            </w:pPr>
          </w:p>
        </w:tc>
        <w:tc>
          <w:tcPr>
            <w:tcW w:w="327" w:type="pct"/>
            <w:shd w:val="clear" w:color="auto" w:fill="D9D9D9" w:themeFill="background1" w:themeFillShade="D9"/>
            <w:vAlign w:val="center"/>
          </w:tcPr>
          <w:p w14:paraId="073D0ABF"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4BD1FD1B" w14:textId="77777777" w:rsidR="00826994" w:rsidRPr="00474C16" w:rsidRDefault="00826994" w:rsidP="00826994">
            <w:pPr>
              <w:jc w:val="right"/>
              <w:rPr>
                <w:rFonts w:cstheme="minorHAnsi"/>
                <w:sz w:val="20"/>
                <w:szCs w:val="20"/>
              </w:rPr>
            </w:pPr>
          </w:p>
        </w:tc>
        <w:tc>
          <w:tcPr>
            <w:tcW w:w="323" w:type="pct"/>
            <w:tcBorders>
              <w:bottom w:val="single" w:sz="4" w:space="0" w:color="auto"/>
            </w:tcBorders>
            <w:shd w:val="clear" w:color="auto" w:fill="D9D9D9" w:themeFill="background1" w:themeFillShade="D9"/>
          </w:tcPr>
          <w:p w14:paraId="51E7C5BB" w14:textId="77777777" w:rsidR="00826994" w:rsidRPr="00474C16" w:rsidRDefault="00826994" w:rsidP="00826994">
            <w:pPr>
              <w:jc w:val="right"/>
              <w:rPr>
                <w:rFonts w:cstheme="minorHAnsi"/>
                <w:sz w:val="20"/>
                <w:szCs w:val="20"/>
              </w:rPr>
            </w:pPr>
          </w:p>
        </w:tc>
        <w:tc>
          <w:tcPr>
            <w:tcW w:w="324" w:type="pct"/>
            <w:gridSpan w:val="2"/>
            <w:tcBorders>
              <w:bottom w:val="single" w:sz="4" w:space="0" w:color="auto"/>
            </w:tcBorders>
            <w:shd w:val="clear" w:color="auto" w:fill="D9D9D9" w:themeFill="background1" w:themeFillShade="D9"/>
          </w:tcPr>
          <w:p w14:paraId="4399775E"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vAlign w:val="center"/>
          </w:tcPr>
          <w:p w14:paraId="65B4B162"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vAlign w:val="center"/>
          </w:tcPr>
          <w:p w14:paraId="6005F2B0"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tcPr>
          <w:p w14:paraId="5F3C2DF7" w14:textId="77777777" w:rsidR="00826994" w:rsidRPr="00474C16" w:rsidRDefault="00826994" w:rsidP="00826994">
            <w:pPr>
              <w:jc w:val="right"/>
              <w:rPr>
                <w:rFonts w:cstheme="minorHAnsi"/>
                <w:sz w:val="20"/>
                <w:szCs w:val="20"/>
              </w:rPr>
            </w:pPr>
          </w:p>
        </w:tc>
        <w:tc>
          <w:tcPr>
            <w:tcW w:w="321" w:type="pct"/>
            <w:gridSpan w:val="2"/>
            <w:shd w:val="clear" w:color="auto" w:fill="D9D9D9" w:themeFill="background1" w:themeFillShade="D9"/>
          </w:tcPr>
          <w:p w14:paraId="22BC4961" w14:textId="77777777" w:rsidR="00826994" w:rsidRPr="00474C16" w:rsidRDefault="00826994" w:rsidP="00826994">
            <w:pPr>
              <w:jc w:val="right"/>
              <w:rPr>
                <w:rFonts w:cstheme="minorHAnsi"/>
                <w:sz w:val="20"/>
                <w:szCs w:val="20"/>
              </w:rPr>
            </w:pPr>
          </w:p>
        </w:tc>
        <w:tc>
          <w:tcPr>
            <w:tcW w:w="317" w:type="pct"/>
            <w:shd w:val="clear" w:color="auto" w:fill="D9D9D9" w:themeFill="background1" w:themeFillShade="D9"/>
          </w:tcPr>
          <w:p w14:paraId="3D071EB8" w14:textId="77777777" w:rsidR="00826994" w:rsidRPr="00474C16" w:rsidRDefault="00826994" w:rsidP="00826994">
            <w:pPr>
              <w:jc w:val="right"/>
              <w:rPr>
                <w:rFonts w:cstheme="minorHAnsi"/>
                <w:sz w:val="20"/>
                <w:szCs w:val="20"/>
              </w:rPr>
            </w:pPr>
          </w:p>
        </w:tc>
        <w:tc>
          <w:tcPr>
            <w:tcW w:w="315" w:type="pct"/>
            <w:shd w:val="clear" w:color="auto" w:fill="D9D9D9" w:themeFill="background1" w:themeFillShade="D9"/>
          </w:tcPr>
          <w:p w14:paraId="639E0D8A" w14:textId="1C8F3594" w:rsidR="00826994" w:rsidRPr="00474C16" w:rsidRDefault="00826994" w:rsidP="00826994">
            <w:pPr>
              <w:jc w:val="right"/>
              <w:rPr>
                <w:rFonts w:cstheme="minorHAnsi"/>
                <w:sz w:val="20"/>
                <w:szCs w:val="20"/>
              </w:rPr>
            </w:pPr>
          </w:p>
        </w:tc>
      </w:tr>
      <w:tr w:rsidR="00826994" w:rsidRPr="00474C16" w14:paraId="0FEFE500" w14:textId="417A50B5" w:rsidTr="009F0231">
        <w:tc>
          <w:tcPr>
            <w:tcW w:w="489" w:type="pct"/>
          </w:tcPr>
          <w:p w14:paraId="3FDD0210" w14:textId="77777777" w:rsidR="00826994" w:rsidRPr="00474C16" w:rsidRDefault="00826994" w:rsidP="00826994">
            <w:pPr>
              <w:rPr>
                <w:rFonts w:cstheme="minorHAnsi"/>
                <w:sz w:val="20"/>
                <w:szCs w:val="20"/>
              </w:rPr>
            </w:pPr>
            <w:r w:rsidRPr="00474C16">
              <w:rPr>
                <w:rFonts w:cstheme="minorHAnsi"/>
                <w:sz w:val="20"/>
                <w:szCs w:val="20"/>
              </w:rPr>
              <w:t>American Samoa LL</w:t>
            </w:r>
          </w:p>
        </w:tc>
        <w:tc>
          <w:tcPr>
            <w:tcW w:w="314" w:type="pct"/>
            <w:vAlign w:val="center"/>
          </w:tcPr>
          <w:p w14:paraId="1CA4FF59"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vAlign w:val="center"/>
          </w:tcPr>
          <w:p w14:paraId="00E4C384" w14:textId="77777777" w:rsidR="00826994" w:rsidRPr="00474C16" w:rsidRDefault="00826994" w:rsidP="00826994">
            <w:pPr>
              <w:jc w:val="right"/>
              <w:rPr>
                <w:rFonts w:cstheme="minorHAnsi"/>
                <w:sz w:val="20"/>
                <w:szCs w:val="20"/>
              </w:rPr>
            </w:pPr>
            <w:r w:rsidRPr="00474C16">
              <w:rPr>
                <w:rFonts w:cstheme="minorHAnsi"/>
                <w:sz w:val="20"/>
                <w:szCs w:val="20"/>
              </w:rPr>
              <w:t>3</w:t>
            </w:r>
          </w:p>
        </w:tc>
        <w:tc>
          <w:tcPr>
            <w:tcW w:w="323" w:type="pct"/>
            <w:vAlign w:val="center"/>
          </w:tcPr>
          <w:p w14:paraId="632D4BAF"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vAlign w:val="center"/>
          </w:tcPr>
          <w:p w14:paraId="5BBD6346"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7" w:type="pct"/>
            <w:vAlign w:val="center"/>
          </w:tcPr>
          <w:p w14:paraId="5D1F9645" w14:textId="77777777" w:rsidR="00826994" w:rsidRPr="00474C16" w:rsidRDefault="00826994" w:rsidP="00826994">
            <w:pPr>
              <w:jc w:val="right"/>
              <w:rPr>
                <w:rFonts w:cstheme="minorHAnsi"/>
                <w:sz w:val="20"/>
                <w:szCs w:val="20"/>
              </w:rPr>
            </w:pPr>
            <w:r w:rsidRPr="00474C16">
              <w:rPr>
                <w:rFonts w:cstheme="minorHAnsi"/>
                <w:sz w:val="20"/>
                <w:szCs w:val="20"/>
              </w:rPr>
              <w:t>0</w:t>
            </w:r>
          </w:p>
          <w:p w14:paraId="0B964C8D" w14:textId="2FE05B35" w:rsidR="00826994" w:rsidRPr="00474C16" w:rsidRDefault="00826994" w:rsidP="00826994">
            <w:pPr>
              <w:jc w:val="right"/>
              <w:rPr>
                <w:rFonts w:cstheme="minorHAnsi"/>
                <w:sz w:val="20"/>
                <w:szCs w:val="20"/>
              </w:rPr>
            </w:pPr>
          </w:p>
        </w:tc>
        <w:tc>
          <w:tcPr>
            <w:tcW w:w="326" w:type="pct"/>
            <w:vAlign w:val="center"/>
          </w:tcPr>
          <w:p w14:paraId="18A484EA" w14:textId="77777777" w:rsidR="00826994" w:rsidRPr="00474C16" w:rsidRDefault="00826994" w:rsidP="00826994">
            <w:pPr>
              <w:jc w:val="right"/>
              <w:rPr>
                <w:rFonts w:cstheme="minorHAnsi"/>
                <w:sz w:val="20"/>
                <w:szCs w:val="20"/>
              </w:rPr>
            </w:pPr>
            <w:r w:rsidRPr="00474C16">
              <w:rPr>
                <w:rFonts w:cstheme="minorHAnsi"/>
                <w:sz w:val="20"/>
                <w:szCs w:val="20"/>
              </w:rPr>
              <w:t>1</w:t>
            </w:r>
          </w:p>
          <w:p w14:paraId="200361B7" w14:textId="4D17D3E0" w:rsidR="00826994" w:rsidRPr="00474C16" w:rsidRDefault="00826994" w:rsidP="00826994">
            <w:pPr>
              <w:jc w:val="right"/>
              <w:rPr>
                <w:rFonts w:cstheme="minorHAnsi"/>
                <w:sz w:val="20"/>
                <w:szCs w:val="20"/>
              </w:rPr>
            </w:pPr>
          </w:p>
        </w:tc>
        <w:tc>
          <w:tcPr>
            <w:tcW w:w="323" w:type="pct"/>
            <w:shd w:val="clear" w:color="auto" w:fill="auto"/>
            <w:vAlign w:val="center"/>
          </w:tcPr>
          <w:p w14:paraId="26400C60" w14:textId="77777777"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p w14:paraId="3CC86E91" w14:textId="26280720" w:rsidR="00826994" w:rsidRPr="00474C16" w:rsidRDefault="00826994" w:rsidP="00826994">
            <w:pPr>
              <w:jc w:val="right"/>
              <w:rPr>
                <w:rFonts w:cstheme="minorHAnsi"/>
                <w:sz w:val="20"/>
                <w:szCs w:val="20"/>
                <w:lang w:eastAsia="ko-KR"/>
              </w:rPr>
            </w:pPr>
          </w:p>
        </w:tc>
        <w:tc>
          <w:tcPr>
            <w:tcW w:w="324" w:type="pct"/>
            <w:gridSpan w:val="2"/>
            <w:shd w:val="clear" w:color="auto" w:fill="auto"/>
            <w:vAlign w:val="center"/>
          </w:tcPr>
          <w:p w14:paraId="70467648" w14:textId="77777777" w:rsidR="00826994" w:rsidRPr="00474C16" w:rsidRDefault="00826994" w:rsidP="00826994">
            <w:pPr>
              <w:jc w:val="right"/>
              <w:rPr>
                <w:rFonts w:cstheme="minorHAnsi"/>
                <w:sz w:val="20"/>
                <w:szCs w:val="20"/>
                <w:lang w:eastAsia="ko-KR"/>
              </w:rPr>
            </w:pPr>
            <w:r w:rsidRPr="00474C16">
              <w:rPr>
                <w:rFonts w:cstheme="minorHAnsi"/>
                <w:sz w:val="20"/>
                <w:szCs w:val="20"/>
                <w:lang w:eastAsia="ko-KR"/>
              </w:rPr>
              <w:t>1</w:t>
            </w:r>
          </w:p>
        </w:tc>
        <w:tc>
          <w:tcPr>
            <w:tcW w:w="323" w:type="pct"/>
            <w:gridSpan w:val="2"/>
            <w:vAlign w:val="center"/>
          </w:tcPr>
          <w:p w14:paraId="0414796F" w14:textId="42CCBB3B"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3" w:type="pct"/>
            <w:gridSpan w:val="2"/>
            <w:vAlign w:val="center"/>
          </w:tcPr>
          <w:p w14:paraId="20835AD6" w14:textId="45FE66C5"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3" w:type="pct"/>
            <w:gridSpan w:val="2"/>
            <w:vAlign w:val="center"/>
          </w:tcPr>
          <w:p w14:paraId="6A409077" w14:textId="4BB95FD8"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1" w:type="pct"/>
            <w:gridSpan w:val="2"/>
            <w:vAlign w:val="center"/>
          </w:tcPr>
          <w:p w14:paraId="49F3256F" w14:textId="219EB7DD"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17" w:type="pct"/>
            <w:vAlign w:val="center"/>
          </w:tcPr>
          <w:p w14:paraId="135770CD" w14:textId="75E6AD9D" w:rsidR="00826994" w:rsidRPr="00474C16" w:rsidRDefault="00826994" w:rsidP="00826994">
            <w:pPr>
              <w:jc w:val="right"/>
              <w:rPr>
                <w:rFonts w:cstheme="minorHAnsi"/>
                <w:sz w:val="20"/>
                <w:szCs w:val="20"/>
                <w:lang w:eastAsia="ko-KR"/>
              </w:rPr>
            </w:pPr>
            <w:ins w:id="219" w:author="SungKwon Soh" w:date="2024-07-04T12:15:00Z" w16du:dateUtc="2024-07-04T01:15:00Z">
              <w:r>
                <w:rPr>
                  <w:rFonts w:cstheme="minorHAnsi"/>
                  <w:sz w:val="20"/>
                  <w:szCs w:val="20"/>
                  <w:lang w:eastAsia="ko-KR"/>
                </w:rPr>
                <w:t>0</w:t>
              </w:r>
            </w:ins>
          </w:p>
        </w:tc>
        <w:tc>
          <w:tcPr>
            <w:tcW w:w="315" w:type="pct"/>
            <w:vAlign w:val="center"/>
          </w:tcPr>
          <w:p w14:paraId="0C7706F9" w14:textId="79C331DA" w:rsidR="00826994" w:rsidRPr="00474C16" w:rsidRDefault="00826994" w:rsidP="00826994">
            <w:pPr>
              <w:jc w:val="right"/>
              <w:rPr>
                <w:rFonts w:cstheme="minorHAnsi"/>
                <w:sz w:val="20"/>
                <w:szCs w:val="20"/>
                <w:lang w:eastAsia="ko-KR"/>
              </w:rPr>
            </w:pPr>
            <w:ins w:id="220" w:author="SungKwon Soh" w:date="2024-07-04T12:15:00Z" w16du:dateUtc="2024-07-04T01:15:00Z">
              <w:r>
                <w:rPr>
                  <w:rFonts w:cstheme="minorHAnsi"/>
                  <w:sz w:val="20"/>
                  <w:szCs w:val="20"/>
                  <w:lang w:eastAsia="ko-KR"/>
                </w:rPr>
                <w:t>0</w:t>
              </w:r>
            </w:ins>
          </w:p>
        </w:tc>
      </w:tr>
      <w:tr w:rsidR="00826994" w:rsidRPr="00474C16" w14:paraId="779D4F57" w14:textId="4D53426B" w:rsidTr="00435FE7">
        <w:tc>
          <w:tcPr>
            <w:tcW w:w="489" w:type="pct"/>
            <w:tcBorders>
              <w:bottom w:val="single" w:sz="4" w:space="0" w:color="auto"/>
            </w:tcBorders>
          </w:tcPr>
          <w:p w14:paraId="0130E408" w14:textId="77777777" w:rsidR="00826994" w:rsidRPr="00474C16" w:rsidRDefault="00826994" w:rsidP="00826994">
            <w:pPr>
              <w:rPr>
                <w:rFonts w:cstheme="minorHAnsi"/>
                <w:sz w:val="20"/>
                <w:szCs w:val="20"/>
              </w:rPr>
            </w:pPr>
            <w:r w:rsidRPr="00474C16">
              <w:rPr>
                <w:rFonts w:cstheme="minorHAnsi"/>
                <w:sz w:val="20"/>
                <w:szCs w:val="20"/>
              </w:rPr>
              <w:t>USA LL</w:t>
            </w:r>
          </w:p>
        </w:tc>
        <w:tc>
          <w:tcPr>
            <w:tcW w:w="314" w:type="pct"/>
            <w:tcBorders>
              <w:bottom w:val="single" w:sz="4" w:space="0" w:color="auto"/>
            </w:tcBorders>
            <w:vAlign w:val="center"/>
          </w:tcPr>
          <w:p w14:paraId="4BA8AEC5"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21458753" w14:textId="77777777" w:rsidR="00826994" w:rsidRPr="00474C16" w:rsidRDefault="00826994" w:rsidP="00826994">
            <w:pPr>
              <w:jc w:val="right"/>
              <w:rPr>
                <w:rFonts w:cstheme="minorHAnsi"/>
                <w:sz w:val="20"/>
                <w:szCs w:val="20"/>
              </w:rPr>
            </w:pPr>
            <w:r w:rsidRPr="00474C16">
              <w:rPr>
                <w:rFonts w:cstheme="minorHAnsi"/>
                <w:sz w:val="20"/>
                <w:szCs w:val="20"/>
              </w:rPr>
              <w:t>1</w:t>
            </w:r>
          </w:p>
        </w:tc>
        <w:tc>
          <w:tcPr>
            <w:tcW w:w="323" w:type="pct"/>
            <w:tcBorders>
              <w:bottom w:val="single" w:sz="4" w:space="0" w:color="auto"/>
            </w:tcBorders>
            <w:vAlign w:val="center"/>
          </w:tcPr>
          <w:p w14:paraId="03652C3C"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5B5EAC4C"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7" w:type="pct"/>
            <w:tcBorders>
              <w:bottom w:val="single" w:sz="4" w:space="0" w:color="auto"/>
            </w:tcBorders>
            <w:vAlign w:val="center"/>
          </w:tcPr>
          <w:p w14:paraId="5A04C9C8" w14:textId="77777777"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tcBorders>
              <w:bottom w:val="single" w:sz="4" w:space="0" w:color="auto"/>
            </w:tcBorders>
            <w:vAlign w:val="center"/>
          </w:tcPr>
          <w:p w14:paraId="04BDE643" w14:textId="303205C2" w:rsidR="00826994" w:rsidRPr="00474C16" w:rsidRDefault="00826994" w:rsidP="00826994">
            <w:pPr>
              <w:jc w:val="right"/>
              <w:rPr>
                <w:rFonts w:cstheme="minorHAnsi"/>
                <w:sz w:val="20"/>
                <w:szCs w:val="20"/>
              </w:rPr>
            </w:pPr>
            <w:r w:rsidRPr="00474C16">
              <w:rPr>
                <w:rFonts w:cstheme="minorHAnsi"/>
                <w:sz w:val="20"/>
                <w:szCs w:val="20"/>
              </w:rPr>
              <w:t>0</w:t>
            </w:r>
          </w:p>
        </w:tc>
        <w:tc>
          <w:tcPr>
            <w:tcW w:w="323" w:type="pct"/>
            <w:shd w:val="clear" w:color="auto" w:fill="auto"/>
          </w:tcPr>
          <w:p w14:paraId="04373B56" w14:textId="77777777"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4" w:type="pct"/>
            <w:gridSpan w:val="2"/>
            <w:shd w:val="clear" w:color="auto" w:fill="auto"/>
          </w:tcPr>
          <w:p w14:paraId="55EBFF0C" w14:textId="19F6E814"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3" w:type="pct"/>
            <w:gridSpan w:val="2"/>
            <w:tcBorders>
              <w:bottom w:val="single" w:sz="4" w:space="0" w:color="auto"/>
            </w:tcBorders>
            <w:vAlign w:val="center"/>
          </w:tcPr>
          <w:p w14:paraId="19613626" w14:textId="6608E9EE"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3" w:type="pct"/>
            <w:gridSpan w:val="2"/>
            <w:tcBorders>
              <w:bottom w:val="single" w:sz="4" w:space="0" w:color="auto"/>
            </w:tcBorders>
            <w:vAlign w:val="center"/>
          </w:tcPr>
          <w:p w14:paraId="41672214" w14:textId="38C15039" w:rsidR="00826994" w:rsidRPr="00474C16" w:rsidRDefault="00826994" w:rsidP="00826994">
            <w:pPr>
              <w:jc w:val="right"/>
              <w:rPr>
                <w:rFonts w:cstheme="minorHAnsi"/>
                <w:sz w:val="20"/>
                <w:szCs w:val="20"/>
                <w:lang w:eastAsia="ko-KR"/>
              </w:rPr>
            </w:pPr>
            <w:r w:rsidRPr="00474C16">
              <w:rPr>
                <w:rFonts w:cstheme="minorHAnsi"/>
                <w:sz w:val="20"/>
                <w:szCs w:val="20"/>
                <w:lang w:eastAsia="ko-KR"/>
              </w:rPr>
              <w:t>1</w:t>
            </w:r>
          </w:p>
        </w:tc>
        <w:tc>
          <w:tcPr>
            <w:tcW w:w="323" w:type="pct"/>
            <w:gridSpan w:val="2"/>
            <w:tcBorders>
              <w:bottom w:val="single" w:sz="4" w:space="0" w:color="auto"/>
            </w:tcBorders>
          </w:tcPr>
          <w:p w14:paraId="2C931DAD" w14:textId="6B2F5B85"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1" w:type="pct"/>
            <w:gridSpan w:val="2"/>
            <w:tcBorders>
              <w:bottom w:val="single" w:sz="4" w:space="0" w:color="auto"/>
            </w:tcBorders>
          </w:tcPr>
          <w:p w14:paraId="22E64978" w14:textId="12D6DBBB" w:rsidR="00826994" w:rsidRPr="00474C16" w:rsidRDefault="00826994" w:rsidP="00826994">
            <w:pPr>
              <w:jc w:val="right"/>
              <w:rPr>
                <w:rFonts w:cstheme="minorHAnsi"/>
                <w:sz w:val="20"/>
                <w:szCs w:val="20"/>
                <w:lang w:eastAsia="ko-KR"/>
              </w:rPr>
            </w:pPr>
            <w:r w:rsidRPr="00474C16">
              <w:rPr>
                <w:rFonts w:cstheme="minorHAnsi"/>
                <w:sz w:val="20"/>
                <w:szCs w:val="20"/>
                <w:lang w:eastAsia="ko-KR"/>
              </w:rPr>
              <w:t>1</w:t>
            </w:r>
          </w:p>
        </w:tc>
        <w:tc>
          <w:tcPr>
            <w:tcW w:w="317" w:type="pct"/>
          </w:tcPr>
          <w:p w14:paraId="3038ED18" w14:textId="336AFCF2" w:rsidR="00826994" w:rsidRPr="00474C16" w:rsidRDefault="00826994" w:rsidP="00826994">
            <w:pPr>
              <w:jc w:val="right"/>
              <w:rPr>
                <w:rFonts w:cstheme="minorHAnsi"/>
                <w:sz w:val="20"/>
                <w:szCs w:val="20"/>
                <w:lang w:eastAsia="ko-KR"/>
              </w:rPr>
            </w:pPr>
            <w:ins w:id="221" w:author="SungKwon Soh" w:date="2024-07-04T12:15:00Z" w16du:dateUtc="2024-07-04T01:15:00Z">
              <w:r>
                <w:rPr>
                  <w:rFonts w:cstheme="minorHAnsi"/>
                  <w:sz w:val="20"/>
                  <w:szCs w:val="20"/>
                  <w:lang w:eastAsia="ko-KR"/>
                </w:rPr>
                <w:t>0</w:t>
              </w:r>
            </w:ins>
          </w:p>
        </w:tc>
        <w:tc>
          <w:tcPr>
            <w:tcW w:w="315" w:type="pct"/>
          </w:tcPr>
          <w:p w14:paraId="0E27D30C" w14:textId="03B459AE" w:rsidR="00826994" w:rsidRPr="00474C16" w:rsidRDefault="00826994" w:rsidP="00826994">
            <w:pPr>
              <w:jc w:val="right"/>
              <w:rPr>
                <w:rFonts w:cstheme="minorHAnsi"/>
                <w:sz w:val="20"/>
                <w:szCs w:val="20"/>
                <w:lang w:eastAsia="ko-KR"/>
              </w:rPr>
            </w:pPr>
            <w:ins w:id="222" w:author="SungKwon Soh" w:date="2024-07-04T12:15:00Z" w16du:dateUtc="2024-07-04T01:15:00Z">
              <w:r>
                <w:rPr>
                  <w:rFonts w:cstheme="minorHAnsi"/>
                  <w:sz w:val="20"/>
                  <w:szCs w:val="20"/>
                  <w:lang w:eastAsia="ko-KR"/>
                </w:rPr>
                <w:t>1</w:t>
              </w:r>
            </w:ins>
          </w:p>
        </w:tc>
      </w:tr>
      <w:tr w:rsidR="00826994" w:rsidRPr="00474C16" w14:paraId="1D72396D" w14:textId="28D83479" w:rsidTr="009F0231">
        <w:tc>
          <w:tcPr>
            <w:tcW w:w="489" w:type="pct"/>
            <w:tcBorders>
              <w:bottom w:val="single" w:sz="4" w:space="0" w:color="auto"/>
            </w:tcBorders>
          </w:tcPr>
          <w:p w14:paraId="68F9B922" w14:textId="77777777" w:rsidR="00826994" w:rsidRPr="00474C16" w:rsidRDefault="00826994" w:rsidP="00826994">
            <w:pPr>
              <w:rPr>
                <w:rFonts w:cstheme="minorHAnsi"/>
                <w:i/>
                <w:sz w:val="20"/>
                <w:szCs w:val="20"/>
                <w:u w:val="single"/>
              </w:rPr>
            </w:pPr>
            <w:r w:rsidRPr="00474C16">
              <w:rPr>
                <w:rFonts w:cstheme="minorHAnsi"/>
                <w:i/>
                <w:sz w:val="20"/>
                <w:szCs w:val="20"/>
                <w:u w:val="single"/>
              </w:rPr>
              <w:t>Total</w:t>
            </w:r>
          </w:p>
        </w:tc>
        <w:tc>
          <w:tcPr>
            <w:tcW w:w="314" w:type="pct"/>
            <w:tcBorders>
              <w:bottom w:val="single" w:sz="4" w:space="0" w:color="auto"/>
            </w:tcBorders>
            <w:vAlign w:val="center"/>
          </w:tcPr>
          <w:p w14:paraId="4F40495B"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0</w:t>
            </w:r>
          </w:p>
        </w:tc>
        <w:tc>
          <w:tcPr>
            <w:tcW w:w="326" w:type="pct"/>
            <w:tcBorders>
              <w:bottom w:val="single" w:sz="4" w:space="0" w:color="auto"/>
            </w:tcBorders>
            <w:vAlign w:val="center"/>
          </w:tcPr>
          <w:p w14:paraId="704B197F"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4</w:t>
            </w:r>
          </w:p>
        </w:tc>
        <w:tc>
          <w:tcPr>
            <w:tcW w:w="323" w:type="pct"/>
            <w:tcBorders>
              <w:bottom w:val="single" w:sz="4" w:space="0" w:color="auto"/>
            </w:tcBorders>
            <w:vAlign w:val="center"/>
          </w:tcPr>
          <w:p w14:paraId="0C1E1D7E"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0</w:t>
            </w:r>
          </w:p>
        </w:tc>
        <w:tc>
          <w:tcPr>
            <w:tcW w:w="326" w:type="pct"/>
            <w:tcBorders>
              <w:bottom w:val="single" w:sz="4" w:space="0" w:color="auto"/>
            </w:tcBorders>
            <w:vAlign w:val="center"/>
          </w:tcPr>
          <w:p w14:paraId="7A5E2417"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0</w:t>
            </w:r>
          </w:p>
        </w:tc>
        <w:tc>
          <w:tcPr>
            <w:tcW w:w="327" w:type="pct"/>
            <w:tcBorders>
              <w:bottom w:val="single" w:sz="4" w:space="0" w:color="auto"/>
            </w:tcBorders>
            <w:vAlign w:val="center"/>
          </w:tcPr>
          <w:p w14:paraId="732AB652"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0</w:t>
            </w:r>
          </w:p>
          <w:p w14:paraId="089B84D7" w14:textId="68A62CCA" w:rsidR="00826994" w:rsidRPr="00474C16" w:rsidRDefault="00826994" w:rsidP="00826994">
            <w:pPr>
              <w:jc w:val="right"/>
              <w:rPr>
                <w:rFonts w:cstheme="minorHAnsi"/>
                <w:b/>
                <w:bCs/>
                <w:i/>
                <w:sz w:val="20"/>
                <w:szCs w:val="20"/>
                <w:u w:val="single"/>
              </w:rPr>
            </w:pPr>
          </w:p>
        </w:tc>
        <w:tc>
          <w:tcPr>
            <w:tcW w:w="326" w:type="pct"/>
            <w:tcBorders>
              <w:bottom w:val="single" w:sz="4" w:space="0" w:color="auto"/>
            </w:tcBorders>
            <w:vAlign w:val="center"/>
          </w:tcPr>
          <w:p w14:paraId="1A735323" w14:textId="77777777" w:rsidR="00826994" w:rsidRPr="00474C16" w:rsidRDefault="00826994" w:rsidP="00826994">
            <w:pPr>
              <w:jc w:val="right"/>
              <w:rPr>
                <w:rFonts w:cstheme="minorHAnsi"/>
                <w:b/>
                <w:bCs/>
                <w:i/>
                <w:sz w:val="20"/>
                <w:szCs w:val="20"/>
                <w:u w:val="single"/>
              </w:rPr>
            </w:pPr>
            <w:r w:rsidRPr="00474C16">
              <w:rPr>
                <w:rFonts w:cstheme="minorHAnsi"/>
                <w:b/>
                <w:bCs/>
                <w:i/>
                <w:sz w:val="20"/>
                <w:szCs w:val="20"/>
                <w:u w:val="single"/>
              </w:rPr>
              <w:t>1</w:t>
            </w:r>
          </w:p>
          <w:p w14:paraId="5143D098" w14:textId="4A113D3D" w:rsidR="00826994" w:rsidRPr="00474C16" w:rsidRDefault="00826994" w:rsidP="00826994">
            <w:pPr>
              <w:jc w:val="right"/>
              <w:rPr>
                <w:rFonts w:cstheme="minorHAnsi"/>
                <w:b/>
                <w:bCs/>
                <w:i/>
                <w:sz w:val="20"/>
                <w:szCs w:val="20"/>
                <w:u w:val="single"/>
              </w:rPr>
            </w:pPr>
          </w:p>
        </w:tc>
        <w:tc>
          <w:tcPr>
            <w:tcW w:w="323" w:type="pct"/>
            <w:tcBorders>
              <w:bottom w:val="single" w:sz="4" w:space="0" w:color="auto"/>
            </w:tcBorders>
            <w:shd w:val="clear" w:color="auto" w:fill="auto"/>
            <w:vAlign w:val="center"/>
          </w:tcPr>
          <w:p w14:paraId="39428974" w14:textId="77777777"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0</w:t>
            </w:r>
          </w:p>
          <w:p w14:paraId="31A642AB" w14:textId="126730AB" w:rsidR="00826994" w:rsidRPr="00474C16" w:rsidRDefault="00826994" w:rsidP="00826994">
            <w:pPr>
              <w:jc w:val="right"/>
              <w:rPr>
                <w:rFonts w:cstheme="minorHAnsi"/>
                <w:b/>
                <w:bCs/>
                <w:i/>
                <w:sz w:val="20"/>
                <w:szCs w:val="20"/>
                <w:u w:val="single"/>
                <w:lang w:eastAsia="ko-KR"/>
              </w:rPr>
            </w:pPr>
          </w:p>
        </w:tc>
        <w:tc>
          <w:tcPr>
            <w:tcW w:w="324" w:type="pct"/>
            <w:gridSpan w:val="2"/>
            <w:tcBorders>
              <w:bottom w:val="single" w:sz="4" w:space="0" w:color="auto"/>
            </w:tcBorders>
            <w:shd w:val="clear" w:color="auto" w:fill="auto"/>
            <w:vAlign w:val="center"/>
          </w:tcPr>
          <w:p w14:paraId="52585FBB" w14:textId="6286F113"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1</w:t>
            </w:r>
          </w:p>
        </w:tc>
        <w:tc>
          <w:tcPr>
            <w:tcW w:w="323" w:type="pct"/>
            <w:gridSpan w:val="2"/>
            <w:tcBorders>
              <w:bottom w:val="single" w:sz="4" w:space="0" w:color="auto"/>
            </w:tcBorders>
            <w:vAlign w:val="center"/>
          </w:tcPr>
          <w:p w14:paraId="2DC518A9" w14:textId="52FB3E9C"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0</w:t>
            </w:r>
          </w:p>
        </w:tc>
        <w:tc>
          <w:tcPr>
            <w:tcW w:w="323" w:type="pct"/>
            <w:gridSpan w:val="2"/>
            <w:tcBorders>
              <w:bottom w:val="single" w:sz="4" w:space="0" w:color="auto"/>
            </w:tcBorders>
            <w:vAlign w:val="center"/>
          </w:tcPr>
          <w:p w14:paraId="7D4FCEE7" w14:textId="3F9E5FDD"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1</w:t>
            </w:r>
          </w:p>
        </w:tc>
        <w:tc>
          <w:tcPr>
            <w:tcW w:w="323" w:type="pct"/>
            <w:gridSpan w:val="2"/>
            <w:tcBorders>
              <w:bottom w:val="single" w:sz="4" w:space="0" w:color="auto"/>
            </w:tcBorders>
            <w:vAlign w:val="center"/>
          </w:tcPr>
          <w:p w14:paraId="79C16701" w14:textId="39D07654"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0</w:t>
            </w:r>
          </w:p>
        </w:tc>
        <w:tc>
          <w:tcPr>
            <w:tcW w:w="321" w:type="pct"/>
            <w:gridSpan w:val="2"/>
            <w:tcBorders>
              <w:bottom w:val="single" w:sz="4" w:space="0" w:color="auto"/>
            </w:tcBorders>
            <w:vAlign w:val="center"/>
          </w:tcPr>
          <w:p w14:paraId="0B999192" w14:textId="0D585494" w:rsidR="00826994" w:rsidRPr="00474C16" w:rsidRDefault="00826994" w:rsidP="00826994">
            <w:pPr>
              <w:jc w:val="right"/>
              <w:rPr>
                <w:rFonts w:cstheme="minorHAnsi"/>
                <w:b/>
                <w:bCs/>
                <w:i/>
                <w:sz w:val="20"/>
                <w:szCs w:val="20"/>
                <w:u w:val="single"/>
                <w:lang w:eastAsia="ko-KR"/>
              </w:rPr>
            </w:pPr>
            <w:r w:rsidRPr="00474C16">
              <w:rPr>
                <w:rFonts w:cstheme="minorHAnsi"/>
                <w:b/>
                <w:bCs/>
                <w:i/>
                <w:sz w:val="20"/>
                <w:szCs w:val="20"/>
                <w:u w:val="single"/>
                <w:lang w:eastAsia="ko-KR"/>
              </w:rPr>
              <w:t>1</w:t>
            </w:r>
          </w:p>
        </w:tc>
        <w:tc>
          <w:tcPr>
            <w:tcW w:w="317" w:type="pct"/>
            <w:vAlign w:val="center"/>
          </w:tcPr>
          <w:p w14:paraId="5D3959DA" w14:textId="1BECA8EA" w:rsidR="00826994" w:rsidRPr="00474C16" w:rsidRDefault="00826994" w:rsidP="00826994">
            <w:pPr>
              <w:jc w:val="right"/>
              <w:rPr>
                <w:rFonts w:cstheme="minorHAnsi"/>
                <w:b/>
                <w:bCs/>
                <w:i/>
                <w:sz w:val="20"/>
                <w:szCs w:val="20"/>
                <w:u w:val="single"/>
                <w:lang w:eastAsia="ko-KR"/>
              </w:rPr>
            </w:pPr>
            <w:ins w:id="223" w:author="SungKwon Soh" w:date="2024-07-04T12:15:00Z" w16du:dateUtc="2024-07-04T01:15:00Z">
              <w:r>
                <w:rPr>
                  <w:rFonts w:cstheme="minorHAnsi"/>
                  <w:b/>
                  <w:bCs/>
                  <w:i/>
                  <w:sz w:val="20"/>
                  <w:szCs w:val="20"/>
                  <w:u w:val="single"/>
                  <w:lang w:eastAsia="ko-KR"/>
                </w:rPr>
                <w:t>0</w:t>
              </w:r>
            </w:ins>
          </w:p>
        </w:tc>
        <w:tc>
          <w:tcPr>
            <w:tcW w:w="315" w:type="pct"/>
            <w:vAlign w:val="center"/>
          </w:tcPr>
          <w:p w14:paraId="0961D9E1" w14:textId="18E82B27" w:rsidR="00826994" w:rsidRPr="00474C16" w:rsidRDefault="00826994" w:rsidP="00826994">
            <w:pPr>
              <w:jc w:val="right"/>
              <w:rPr>
                <w:rFonts w:cstheme="minorHAnsi"/>
                <w:b/>
                <w:bCs/>
                <w:i/>
                <w:sz w:val="20"/>
                <w:szCs w:val="20"/>
                <w:u w:val="single"/>
                <w:lang w:eastAsia="ko-KR"/>
              </w:rPr>
            </w:pPr>
            <w:ins w:id="224" w:author="SungKwon Soh" w:date="2024-07-04T12:15:00Z" w16du:dateUtc="2024-07-04T01:15:00Z">
              <w:r>
                <w:rPr>
                  <w:rFonts w:cstheme="minorHAnsi"/>
                  <w:b/>
                  <w:bCs/>
                  <w:i/>
                  <w:sz w:val="20"/>
                  <w:szCs w:val="20"/>
                  <w:u w:val="single"/>
                  <w:lang w:eastAsia="ko-KR"/>
                </w:rPr>
                <w:t>1</w:t>
              </w:r>
            </w:ins>
          </w:p>
        </w:tc>
      </w:tr>
      <w:tr w:rsidR="00826994" w:rsidRPr="00474C16" w14:paraId="5E1D219E" w14:textId="09F05100" w:rsidTr="00435FE7">
        <w:tc>
          <w:tcPr>
            <w:tcW w:w="489" w:type="pct"/>
            <w:shd w:val="clear" w:color="auto" w:fill="D9D9D9" w:themeFill="background1" w:themeFillShade="D9"/>
          </w:tcPr>
          <w:p w14:paraId="4211C498" w14:textId="77777777" w:rsidR="00826994" w:rsidRPr="00474C16" w:rsidRDefault="00826994" w:rsidP="00826994">
            <w:pPr>
              <w:rPr>
                <w:rFonts w:cstheme="minorHAnsi"/>
                <w:b/>
                <w:sz w:val="20"/>
                <w:szCs w:val="20"/>
              </w:rPr>
            </w:pPr>
            <w:r w:rsidRPr="00474C16">
              <w:rPr>
                <w:rFonts w:cstheme="minorHAnsi"/>
                <w:b/>
                <w:sz w:val="20"/>
                <w:szCs w:val="20"/>
              </w:rPr>
              <w:t>Vanuatu</w:t>
            </w:r>
          </w:p>
        </w:tc>
        <w:tc>
          <w:tcPr>
            <w:tcW w:w="314" w:type="pct"/>
            <w:shd w:val="clear" w:color="auto" w:fill="D9D9D9" w:themeFill="background1" w:themeFillShade="D9"/>
            <w:vAlign w:val="center"/>
          </w:tcPr>
          <w:p w14:paraId="3EAFC553"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7831CD47" w14:textId="77777777" w:rsidR="00826994" w:rsidRPr="00474C16" w:rsidRDefault="00826994" w:rsidP="00826994">
            <w:pPr>
              <w:jc w:val="right"/>
              <w:rPr>
                <w:rFonts w:cstheme="minorHAnsi"/>
                <w:sz w:val="20"/>
                <w:szCs w:val="20"/>
              </w:rPr>
            </w:pPr>
          </w:p>
        </w:tc>
        <w:tc>
          <w:tcPr>
            <w:tcW w:w="323" w:type="pct"/>
            <w:shd w:val="clear" w:color="auto" w:fill="D9D9D9" w:themeFill="background1" w:themeFillShade="D9"/>
            <w:vAlign w:val="center"/>
          </w:tcPr>
          <w:p w14:paraId="299D0B9D"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08D35264" w14:textId="77777777" w:rsidR="00826994" w:rsidRPr="00474C16" w:rsidRDefault="00826994" w:rsidP="00826994">
            <w:pPr>
              <w:jc w:val="right"/>
              <w:rPr>
                <w:rFonts w:cstheme="minorHAnsi"/>
                <w:sz w:val="20"/>
                <w:szCs w:val="20"/>
              </w:rPr>
            </w:pPr>
          </w:p>
        </w:tc>
        <w:tc>
          <w:tcPr>
            <w:tcW w:w="327" w:type="pct"/>
            <w:shd w:val="clear" w:color="auto" w:fill="D9D9D9" w:themeFill="background1" w:themeFillShade="D9"/>
            <w:vAlign w:val="center"/>
          </w:tcPr>
          <w:p w14:paraId="2E0C7D54" w14:textId="77777777" w:rsidR="00826994" w:rsidRPr="00474C16" w:rsidRDefault="00826994" w:rsidP="00826994">
            <w:pPr>
              <w:jc w:val="right"/>
              <w:rPr>
                <w:rFonts w:cstheme="minorHAnsi"/>
                <w:sz w:val="20"/>
                <w:szCs w:val="20"/>
              </w:rPr>
            </w:pPr>
          </w:p>
        </w:tc>
        <w:tc>
          <w:tcPr>
            <w:tcW w:w="326" w:type="pct"/>
            <w:shd w:val="clear" w:color="auto" w:fill="D9D9D9" w:themeFill="background1" w:themeFillShade="D9"/>
            <w:vAlign w:val="center"/>
          </w:tcPr>
          <w:p w14:paraId="3030BF6E" w14:textId="77777777" w:rsidR="00826994" w:rsidRPr="00474C16" w:rsidRDefault="00826994" w:rsidP="00826994">
            <w:pPr>
              <w:jc w:val="right"/>
              <w:rPr>
                <w:rFonts w:cstheme="minorHAnsi"/>
                <w:sz w:val="20"/>
                <w:szCs w:val="20"/>
              </w:rPr>
            </w:pPr>
          </w:p>
        </w:tc>
        <w:tc>
          <w:tcPr>
            <w:tcW w:w="323" w:type="pct"/>
            <w:tcBorders>
              <w:bottom w:val="single" w:sz="4" w:space="0" w:color="auto"/>
            </w:tcBorders>
            <w:shd w:val="clear" w:color="auto" w:fill="D9D9D9" w:themeFill="background1" w:themeFillShade="D9"/>
          </w:tcPr>
          <w:p w14:paraId="592CB67A" w14:textId="77777777" w:rsidR="00826994" w:rsidRPr="00474C16" w:rsidRDefault="00826994" w:rsidP="00826994">
            <w:pPr>
              <w:jc w:val="right"/>
              <w:rPr>
                <w:rFonts w:cstheme="minorHAnsi"/>
                <w:sz w:val="20"/>
                <w:szCs w:val="20"/>
              </w:rPr>
            </w:pPr>
          </w:p>
        </w:tc>
        <w:tc>
          <w:tcPr>
            <w:tcW w:w="324" w:type="pct"/>
            <w:gridSpan w:val="2"/>
            <w:tcBorders>
              <w:bottom w:val="single" w:sz="4" w:space="0" w:color="auto"/>
            </w:tcBorders>
            <w:shd w:val="clear" w:color="auto" w:fill="D9D9D9" w:themeFill="background1" w:themeFillShade="D9"/>
          </w:tcPr>
          <w:p w14:paraId="23614628"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vAlign w:val="center"/>
          </w:tcPr>
          <w:p w14:paraId="56D7949F"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vAlign w:val="center"/>
          </w:tcPr>
          <w:p w14:paraId="276D7CB1" w14:textId="77777777" w:rsidR="00826994" w:rsidRPr="00474C16" w:rsidRDefault="00826994" w:rsidP="00826994">
            <w:pPr>
              <w:jc w:val="right"/>
              <w:rPr>
                <w:rFonts w:cstheme="minorHAnsi"/>
                <w:sz w:val="20"/>
                <w:szCs w:val="20"/>
              </w:rPr>
            </w:pPr>
          </w:p>
        </w:tc>
        <w:tc>
          <w:tcPr>
            <w:tcW w:w="323" w:type="pct"/>
            <w:gridSpan w:val="2"/>
            <w:shd w:val="clear" w:color="auto" w:fill="D9D9D9" w:themeFill="background1" w:themeFillShade="D9"/>
          </w:tcPr>
          <w:p w14:paraId="2E555F7A" w14:textId="77777777" w:rsidR="00826994" w:rsidRPr="00474C16" w:rsidRDefault="00826994" w:rsidP="00826994">
            <w:pPr>
              <w:jc w:val="right"/>
              <w:rPr>
                <w:rFonts w:cstheme="minorHAnsi"/>
                <w:sz w:val="20"/>
                <w:szCs w:val="20"/>
              </w:rPr>
            </w:pPr>
          </w:p>
        </w:tc>
        <w:tc>
          <w:tcPr>
            <w:tcW w:w="321" w:type="pct"/>
            <w:gridSpan w:val="2"/>
            <w:shd w:val="clear" w:color="auto" w:fill="D9D9D9" w:themeFill="background1" w:themeFillShade="D9"/>
          </w:tcPr>
          <w:p w14:paraId="1C3CA89C" w14:textId="77777777" w:rsidR="00826994" w:rsidRPr="00474C16" w:rsidRDefault="00826994" w:rsidP="00826994">
            <w:pPr>
              <w:jc w:val="right"/>
              <w:rPr>
                <w:rFonts w:cstheme="minorHAnsi"/>
                <w:sz w:val="20"/>
                <w:szCs w:val="20"/>
              </w:rPr>
            </w:pPr>
          </w:p>
        </w:tc>
        <w:tc>
          <w:tcPr>
            <w:tcW w:w="317" w:type="pct"/>
            <w:shd w:val="clear" w:color="auto" w:fill="D9D9D9" w:themeFill="background1" w:themeFillShade="D9"/>
          </w:tcPr>
          <w:p w14:paraId="172875A5" w14:textId="77777777" w:rsidR="00826994" w:rsidRPr="00474C16" w:rsidRDefault="00826994" w:rsidP="00826994">
            <w:pPr>
              <w:jc w:val="right"/>
              <w:rPr>
                <w:rFonts w:cstheme="minorHAnsi"/>
                <w:sz w:val="20"/>
                <w:szCs w:val="20"/>
              </w:rPr>
            </w:pPr>
          </w:p>
        </w:tc>
        <w:tc>
          <w:tcPr>
            <w:tcW w:w="315" w:type="pct"/>
            <w:shd w:val="clear" w:color="auto" w:fill="D9D9D9" w:themeFill="background1" w:themeFillShade="D9"/>
          </w:tcPr>
          <w:p w14:paraId="636032AE" w14:textId="1728E6BC" w:rsidR="00826994" w:rsidRPr="00474C16" w:rsidRDefault="00826994" w:rsidP="00826994">
            <w:pPr>
              <w:jc w:val="right"/>
              <w:rPr>
                <w:rFonts w:cstheme="minorHAnsi"/>
                <w:sz w:val="20"/>
                <w:szCs w:val="20"/>
              </w:rPr>
            </w:pPr>
          </w:p>
        </w:tc>
      </w:tr>
      <w:tr w:rsidR="00826994" w:rsidRPr="00474C16" w14:paraId="64638331" w14:textId="7C853A90" w:rsidTr="00435FE7">
        <w:tc>
          <w:tcPr>
            <w:tcW w:w="489" w:type="pct"/>
          </w:tcPr>
          <w:p w14:paraId="1E9F860A" w14:textId="6AB111A7" w:rsidR="00826994" w:rsidRPr="00474C16" w:rsidRDefault="00826994" w:rsidP="00826994">
            <w:pPr>
              <w:rPr>
                <w:rFonts w:cstheme="minorHAnsi"/>
                <w:sz w:val="20"/>
                <w:szCs w:val="20"/>
                <w:lang w:eastAsia="ko-KR"/>
              </w:rPr>
            </w:pPr>
            <w:r w:rsidRPr="00474C16">
              <w:rPr>
                <w:rFonts w:cstheme="minorHAnsi"/>
                <w:sz w:val="20"/>
                <w:szCs w:val="20"/>
                <w:lang w:eastAsia="ko-KR"/>
              </w:rPr>
              <w:t>Longline</w:t>
            </w:r>
            <w:r w:rsidRPr="00474C16">
              <w:rPr>
                <w:rStyle w:val="FootnoteReference"/>
                <w:rFonts w:cstheme="minorHAnsi"/>
                <w:sz w:val="20"/>
                <w:szCs w:val="20"/>
                <w:lang w:eastAsia="ko-KR"/>
              </w:rPr>
              <w:footnoteReference w:id="7"/>
            </w:r>
          </w:p>
        </w:tc>
        <w:tc>
          <w:tcPr>
            <w:tcW w:w="314" w:type="pct"/>
            <w:vAlign w:val="center"/>
          </w:tcPr>
          <w:p w14:paraId="68E5E6BA" w14:textId="74699EA8"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vAlign w:val="center"/>
          </w:tcPr>
          <w:p w14:paraId="56D15725" w14:textId="12F87F75" w:rsidR="00826994" w:rsidRPr="00474C16" w:rsidRDefault="00826994" w:rsidP="00826994">
            <w:pPr>
              <w:jc w:val="right"/>
              <w:rPr>
                <w:rFonts w:cstheme="minorHAnsi"/>
                <w:sz w:val="20"/>
                <w:szCs w:val="20"/>
              </w:rPr>
            </w:pPr>
            <w:r w:rsidRPr="00474C16">
              <w:rPr>
                <w:rFonts w:cstheme="minorHAnsi"/>
                <w:sz w:val="20"/>
                <w:szCs w:val="20"/>
              </w:rPr>
              <w:t>0</w:t>
            </w:r>
          </w:p>
        </w:tc>
        <w:tc>
          <w:tcPr>
            <w:tcW w:w="323" w:type="pct"/>
            <w:vAlign w:val="center"/>
          </w:tcPr>
          <w:p w14:paraId="3808FDA9" w14:textId="623E58AF"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vAlign w:val="center"/>
          </w:tcPr>
          <w:p w14:paraId="4BF8005B" w14:textId="0CDD1FB9" w:rsidR="00826994" w:rsidRPr="00474C16" w:rsidRDefault="00826994" w:rsidP="00826994">
            <w:pPr>
              <w:jc w:val="right"/>
              <w:rPr>
                <w:rFonts w:cstheme="minorHAnsi"/>
                <w:sz w:val="20"/>
                <w:szCs w:val="20"/>
              </w:rPr>
            </w:pPr>
            <w:r w:rsidRPr="00474C16">
              <w:rPr>
                <w:rFonts w:cstheme="minorHAnsi"/>
                <w:sz w:val="20"/>
                <w:szCs w:val="20"/>
              </w:rPr>
              <w:t>0</w:t>
            </w:r>
          </w:p>
        </w:tc>
        <w:tc>
          <w:tcPr>
            <w:tcW w:w="327" w:type="pct"/>
            <w:vAlign w:val="center"/>
          </w:tcPr>
          <w:p w14:paraId="0432733C" w14:textId="1A16B023" w:rsidR="00826994" w:rsidRPr="00474C16" w:rsidRDefault="00826994" w:rsidP="00826994">
            <w:pPr>
              <w:jc w:val="right"/>
              <w:rPr>
                <w:rFonts w:cstheme="minorHAnsi"/>
                <w:sz w:val="20"/>
                <w:szCs w:val="20"/>
              </w:rPr>
            </w:pPr>
            <w:r w:rsidRPr="00474C16">
              <w:rPr>
                <w:rFonts w:cstheme="minorHAnsi"/>
                <w:sz w:val="20"/>
                <w:szCs w:val="20"/>
              </w:rPr>
              <w:t>0</w:t>
            </w:r>
          </w:p>
        </w:tc>
        <w:tc>
          <w:tcPr>
            <w:tcW w:w="326" w:type="pct"/>
            <w:vAlign w:val="center"/>
          </w:tcPr>
          <w:p w14:paraId="1E7B85E9" w14:textId="736FDD78" w:rsidR="00826994" w:rsidRPr="00474C16" w:rsidRDefault="00826994" w:rsidP="00826994">
            <w:pPr>
              <w:jc w:val="right"/>
              <w:rPr>
                <w:rFonts w:cstheme="minorHAnsi"/>
                <w:sz w:val="20"/>
                <w:szCs w:val="20"/>
              </w:rPr>
            </w:pPr>
            <w:r w:rsidRPr="00474C16">
              <w:rPr>
                <w:rFonts w:cstheme="minorHAnsi"/>
                <w:sz w:val="20"/>
                <w:szCs w:val="20"/>
              </w:rPr>
              <w:t>0</w:t>
            </w:r>
          </w:p>
        </w:tc>
        <w:tc>
          <w:tcPr>
            <w:tcW w:w="323" w:type="pct"/>
            <w:shd w:val="clear" w:color="auto" w:fill="auto"/>
            <w:vAlign w:val="center"/>
          </w:tcPr>
          <w:p w14:paraId="03CD0F91" w14:textId="25902B9F" w:rsidR="00826994" w:rsidRPr="00474C16" w:rsidRDefault="00826994" w:rsidP="00826994">
            <w:pPr>
              <w:jc w:val="right"/>
              <w:rPr>
                <w:rFonts w:cstheme="minorHAnsi"/>
                <w:sz w:val="20"/>
                <w:szCs w:val="20"/>
              </w:rPr>
            </w:pPr>
            <w:r w:rsidRPr="00474C16">
              <w:rPr>
                <w:rFonts w:cstheme="minorHAnsi"/>
                <w:sz w:val="20"/>
                <w:szCs w:val="20"/>
              </w:rPr>
              <w:t>0</w:t>
            </w:r>
          </w:p>
        </w:tc>
        <w:tc>
          <w:tcPr>
            <w:tcW w:w="324" w:type="pct"/>
            <w:gridSpan w:val="2"/>
            <w:shd w:val="clear" w:color="auto" w:fill="auto"/>
            <w:vAlign w:val="center"/>
          </w:tcPr>
          <w:p w14:paraId="6CDAF1EF" w14:textId="26E64350" w:rsidR="00826994" w:rsidRPr="00474C16" w:rsidRDefault="00826994" w:rsidP="00826994">
            <w:pPr>
              <w:jc w:val="right"/>
              <w:rPr>
                <w:rFonts w:cstheme="minorHAnsi"/>
                <w:sz w:val="20"/>
                <w:szCs w:val="20"/>
              </w:rPr>
            </w:pPr>
            <w:r w:rsidRPr="00474C16">
              <w:rPr>
                <w:rFonts w:cstheme="minorHAnsi"/>
                <w:sz w:val="20"/>
                <w:szCs w:val="20"/>
              </w:rPr>
              <w:t>0</w:t>
            </w:r>
          </w:p>
        </w:tc>
        <w:tc>
          <w:tcPr>
            <w:tcW w:w="323" w:type="pct"/>
            <w:gridSpan w:val="2"/>
            <w:vAlign w:val="center"/>
          </w:tcPr>
          <w:p w14:paraId="404B0686" w14:textId="7FBC963F"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23" w:type="pct"/>
            <w:gridSpan w:val="2"/>
            <w:vAlign w:val="center"/>
          </w:tcPr>
          <w:p w14:paraId="194616FA" w14:textId="00DCDC36" w:rsidR="00826994" w:rsidRPr="00474C16" w:rsidRDefault="00826994" w:rsidP="00826994">
            <w:pPr>
              <w:jc w:val="right"/>
              <w:rPr>
                <w:rFonts w:cstheme="minorHAnsi"/>
                <w:sz w:val="20"/>
                <w:szCs w:val="20"/>
                <w:lang w:eastAsia="ko-KR"/>
              </w:rPr>
            </w:pPr>
          </w:p>
        </w:tc>
        <w:tc>
          <w:tcPr>
            <w:tcW w:w="323" w:type="pct"/>
            <w:gridSpan w:val="2"/>
          </w:tcPr>
          <w:p w14:paraId="30EC358F" w14:textId="33F8B7B2" w:rsidR="00826994" w:rsidRPr="00474C16" w:rsidRDefault="00826994" w:rsidP="00826994">
            <w:pPr>
              <w:jc w:val="right"/>
              <w:rPr>
                <w:rFonts w:cstheme="minorHAnsi"/>
                <w:sz w:val="20"/>
                <w:szCs w:val="20"/>
                <w:lang w:eastAsia="ko-KR"/>
              </w:rPr>
            </w:pPr>
            <w:r w:rsidRPr="00474C16">
              <w:rPr>
                <w:rFonts w:cstheme="minorHAnsi"/>
                <w:sz w:val="20"/>
                <w:szCs w:val="20"/>
                <w:lang w:eastAsia="ko-KR"/>
              </w:rPr>
              <w:t>0.17</w:t>
            </w:r>
          </w:p>
        </w:tc>
        <w:tc>
          <w:tcPr>
            <w:tcW w:w="321" w:type="pct"/>
            <w:gridSpan w:val="2"/>
          </w:tcPr>
          <w:p w14:paraId="70CF8663" w14:textId="67ABE45B" w:rsidR="00826994" w:rsidRPr="00474C16" w:rsidRDefault="00826994" w:rsidP="00826994">
            <w:pPr>
              <w:jc w:val="right"/>
              <w:rPr>
                <w:rFonts w:cstheme="minorHAnsi"/>
                <w:sz w:val="20"/>
                <w:szCs w:val="20"/>
                <w:lang w:eastAsia="ko-KR"/>
              </w:rPr>
            </w:pPr>
            <w:r w:rsidRPr="00474C16">
              <w:rPr>
                <w:rFonts w:cstheme="minorHAnsi"/>
                <w:sz w:val="20"/>
                <w:szCs w:val="20"/>
                <w:lang w:eastAsia="ko-KR"/>
              </w:rPr>
              <w:t>0</w:t>
            </w:r>
          </w:p>
        </w:tc>
        <w:tc>
          <w:tcPr>
            <w:tcW w:w="317" w:type="pct"/>
          </w:tcPr>
          <w:p w14:paraId="236C91FA" w14:textId="41306DC5" w:rsidR="00826994" w:rsidRPr="00474C16" w:rsidRDefault="00826994" w:rsidP="00826994">
            <w:pPr>
              <w:jc w:val="right"/>
              <w:rPr>
                <w:rFonts w:cstheme="minorHAnsi"/>
                <w:sz w:val="20"/>
                <w:szCs w:val="20"/>
                <w:lang w:eastAsia="ko-KR"/>
              </w:rPr>
            </w:pPr>
            <w:ins w:id="226" w:author="SungKwon Soh" w:date="2024-07-04T10:13:00Z" w16du:dateUtc="2024-07-03T23:13:00Z">
              <w:r>
                <w:rPr>
                  <w:rFonts w:cstheme="minorHAnsi" w:hint="eastAsia"/>
                  <w:sz w:val="20"/>
                  <w:szCs w:val="20"/>
                  <w:lang w:eastAsia="ko-KR"/>
                </w:rPr>
                <w:t>0</w:t>
              </w:r>
            </w:ins>
          </w:p>
        </w:tc>
        <w:tc>
          <w:tcPr>
            <w:tcW w:w="315" w:type="pct"/>
          </w:tcPr>
          <w:p w14:paraId="1E24A219" w14:textId="754569B1" w:rsidR="00826994" w:rsidRPr="00474C16" w:rsidRDefault="00826994" w:rsidP="00826994">
            <w:pPr>
              <w:jc w:val="right"/>
              <w:rPr>
                <w:rFonts w:cstheme="minorHAnsi"/>
                <w:sz w:val="20"/>
                <w:szCs w:val="20"/>
                <w:lang w:eastAsia="ko-KR"/>
              </w:rPr>
            </w:pPr>
            <w:ins w:id="227" w:author="SungKwon Soh" w:date="2024-07-04T10:13:00Z" w16du:dateUtc="2024-07-03T23:13:00Z">
              <w:r>
                <w:rPr>
                  <w:rFonts w:cstheme="minorHAnsi" w:hint="eastAsia"/>
                  <w:sz w:val="20"/>
                  <w:szCs w:val="20"/>
                  <w:lang w:eastAsia="ko-KR"/>
                </w:rPr>
                <w:t>0</w:t>
              </w:r>
            </w:ins>
          </w:p>
        </w:tc>
      </w:tr>
    </w:tbl>
    <w:p w14:paraId="1D8E6D04" w14:textId="77777777" w:rsidR="00206BA7" w:rsidRPr="00474C16" w:rsidRDefault="00206BA7" w:rsidP="006865B9">
      <w:pPr>
        <w:spacing w:after="0" w:line="240" w:lineRule="auto"/>
        <w:rPr>
          <w:rFonts w:cstheme="minorHAnsi"/>
        </w:rPr>
      </w:pPr>
    </w:p>
    <w:sectPr w:rsidR="00206BA7" w:rsidRPr="00474C16" w:rsidSect="007C1900">
      <w:pgSz w:w="15840" w:h="12240" w:orient="landscape"/>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EA779" w14:textId="77777777" w:rsidR="00F01340" w:rsidRDefault="00F01340" w:rsidP="006865B9">
      <w:pPr>
        <w:spacing w:after="0" w:line="240" w:lineRule="auto"/>
      </w:pPr>
      <w:r>
        <w:separator/>
      </w:r>
    </w:p>
  </w:endnote>
  <w:endnote w:type="continuationSeparator" w:id="0">
    <w:p w14:paraId="3199ACCC" w14:textId="77777777" w:rsidR="00F01340" w:rsidRDefault="00F01340" w:rsidP="00686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F4AC2" w14:textId="77777777" w:rsidR="00F01340" w:rsidRDefault="00F01340" w:rsidP="006865B9">
      <w:pPr>
        <w:spacing w:after="0" w:line="240" w:lineRule="auto"/>
      </w:pPr>
      <w:r>
        <w:separator/>
      </w:r>
    </w:p>
  </w:footnote>
  <w:footnote w:type="continuationSeparator" w:id="0">
    <w:p w14:paraId="5131CC13" w14:textId="77777777" w:rsidR="00F01340" w:rsidRDefault="00F01340" w:rsidP="006865B9">
      <w:pPr>
        <w:spacing w:after="0" w:line="240" w:lineRule="auto"/>
      </w:pPr>
      <w:r>
        <w:continuationSeparator/>
      </w:r>
    </w:p>
  </w:footnote>
  <w:footnote w:id="1">
    <w:p w14:paraId="2C80F959" w14:textId="77777777" w:rsidR="005D00D0" w:rsidRDefault="005D00D0">
      <w:pPr>
        <w:pStyle w:val="FootnoteText"/>
      </w:pPr>
      <w:r>
        <w:rPr>
          <w:rStyle w:val="FootnoteReference"/>
        </w:rPr>
        <w:footnoteRef/>
      </w:r>
      <w:r>
        <w:t xml:space="preserve"> </w:t>
      </w:r>
      <w:r w:rsidRPr="00614C3A">
        <w:rPr>
          <w:rFonts w:ascii="Times New Roman" w:hAnsi="Times New Roman" w:cs="Times New Roman"/>
          <w:bCs/>
          <w:sz w:val="22"/>
          <w:szCs w:val="22"/>
        </w:rPr>
        <w:t>e.</w:t>
      </w:r>
      <w:r>
        <w:rPr>
          <w:rFonts w:ascii="Times New Roman" w:hAnsi="Times New Roman" w:cs="Times New Roman"/>
          <w:bCs/>
          <w:sz w:val="22"/>
          <w:szCs w:val="22"/>
        </w:rPr>
        <w:t>g., sets, fishing days, vessels</w:t>
      </w:r>
    </w:p>
  </w:footnote>
  <w:footnote w:id="2">
    <w:p w14:paraId="3496DA15" w14:textId="1C1FD91D" w:rsidR="0069183D" w:rsidRPr="0069183D" w:rsidRDefault="0069183D">
      <w:pPr>
        <w:pStyle w:val="FootnoteText"/>
        <w:rPr>
          <w:rFonts w:cstheme="minorHAnsi"/>
        </w:rPr>
      </w:pPr>
      <w:ins w:id="21" w:author="SungKwon Soh" w:date="2024-07-04T12:19:00Z" w16du:dateUtc="2024-07-04T01:19:00Z">
        <w:r w:rsidRPr="0069183D">
          <w:rPr>
            <w:rStyle w:val="FootnoteReference"/>
            <w:rFonts w:cstheme="minorHAnsi"/>
          </w:rPr>
          <w:footnoteRef/>
        </w:r>
        <w:r w:rsidRPr="0069183D">
          <w:rPr>
            <w:rFonts w:cstheme="minorHAnsi"/>
          </w:rPr>
          <w:t xml:space="preserve"> </w:t>
        </w:r>
      </w:ins>
      <w:ins w:id="22" w:author="SungKwon Soh" w:date="2024-07-04T12:20:00Z" w16du:dateUtc="2024-07-04T01:20:00Z">
        <w:r w:rsidRPr="0069183D">
          <w:rPr>
            <w:rFonts w:cstheme="minorHAnsi"/>
          </w:rPr>
          <w:t>Australia catches 2002-04 are based on logbooks and 2021-23 are based on landings data</w:t>
        </w:r>
      </w:ins>
    </w:p>
  </w:footnote>
  <w:footnote w:id="3">
    <w:p w14:paraId="0A561B8F" w14:textId="38534E78" w:rsidR="00AB538A" w:rsidRPr="0069183D" w:rsidRDefault="00AB538A">
      <w:pPr>
        <w:pStyle w:val="FootnoteText"/>
        <w:rPr>
          <w:rFonts w:cstheme="minorHAnsi"/>
          <w:lang w:eastAsia="ko-KR"/>
        </w:rPr>
      </w:pPr>
      <w:r w:rsidRPr="0069183D">
        <w:rPr>
          <w:rStyle w:val="FootnoteReference"/>
          <w:rFonts w:cstheme="minorHAnsi"/>
        </w:rPr>
        <w:footnoteRef/>
      </w:r>
      <w:r w:rsidRPr="0069183D">
        <w:rPr>
          <w:rFonts w:cstheme="minorHAnsi"/>
        </w:rPr>
        <w:t xml:space="preserve"> Catches (mt) in calendar year basis, including discards, of Pacific bluefin tuna </w:t>
      </w:r>
      <w:r w:rsidRPr="0069183D">
        <w:rPr>
          <w:rFonts w:cstheme="minorHAnsi"/>
          <w:i/>
          <w:iCs/>
        </w:rPr>
        <w:t xml:space="preserve">in the Convention Area </w:t>
      </w:r>
      <w:r w:rsidRPr="0069183D">
        <w:rPr>
          <w:rFonts w:cstheme="minorHAnsi"/>
        </w:rPr>
        <w:t>(include all the fisheries in the previous table, plus all other fisheries that catch any Pacific bluefin tuna)</w:t>
      </w:r>
    </w:p>
  </w:footnote>
  <w:footnote w:id="4">
    <w:p w14:paraId="2F83670F" w14:textId="77777777" w:rsidR="00D253CB" w:rsidRPr="005F659F" w:rsidRDefault="00D253CB">
      <w:pPr>
        <w:pStyle w:val="FootnoteText"/>
        <w:rPr>
          <w:rFonts w:ascii="Times New Roman" w:hAnsi="Times New Roman" w:cs="Times New Roman"/>
          <w:b/>
          <w:bCs/>
        </w:rPr>
      </w:pPr>
      <w:r w:rsidRPr="005F659F">
        <w:rPr>
          <w:rStyle w:val="FootnoteReference"/>
          <w:rFonts w:ascii="Times New Roman" w:hAnsi="Times New Roman" w:cs="Times New Roman"/>
          <w:b/>
          <w:bCs/>
        </w:rPr>
        <w:footnoteRef/>
      </w:r>
      <w:r w:rsidRPr="005F659F">
        <w:rPr>
          <w:rFonts w:ascii="Times New Roman" w:hAnsi="Times New Roman" w:cs="Times New Roman"/>
          <w:b/>
          <w:bCs/>
        </w:rPr>
        <w:t xml:space="preserve"> Management year is as follows.</w:t>
      </w:r>
    </w:p>
    <w:p w14:paraId="69B099C9" w14:textId="77777777" w:rsidR="00D253CB" w:rsidRPr="005F659F" w:rsidRDefault="00D253CB" w:rsidP="005F323B">
      <w:pPr>
        <w:pStyle w:val="FootnoteText"/>
        <w:numPr>
          <w:ilvl w:val="0"/>
          <w:numId w:val="16"/>
        </w:numPr>
        <w:ind w:left="180" w:hanging="180"/>
        <w:rPr>
          <w:rFonts w:ascii="Times New Roman" w:hAnsi="Times New Roman" w:cs="Times New Roman"/>
          <w:lang w:eastAsia="ko-KR"/>
        </w:rPr>
      </w:pPr>
      <w:r w:rsidRPr="005F659F">
        <w:rPr>
          <w:rFonts w:ascii="Times New Roman" w:hAnsi="Times New Roman" w:cs="Times New Roman"/>
        </w:rPr>
        <w:t>5</w:t>
      </w:r>
      <w:r w:rsidRPr="005F659F">
        <w:rPr>
          <w:rFonts w:ascii="Times New Roman" w:hAnsi="Times New Roman" w:cs="Times New Roman"/>
          <w:vertAlign w:val="superscript"/>
        </w:rPr>
        <w:t>th</w:t>
      </w:r>
      <w:r w:rsidRPr="005F659F">
        <w:rPr>
          <w:rFonts w:ascii="Times New Roman" w:hAnsi="Times New Roman" w:cs="Times New Roman"/>
        </w:rPr>
        <w:t xml:space="preserve"> management period: January 2019 - December 2019 for Fisheries licensed by the Ministry of Agriculture, Forestry and Fisheries, April 2019 - March 2020 for Other fisheries. </w:t>
      </w:r>
    </w:p>
    <w:p w14:paraId="2E0A1235" w14:textId="739B4B66" w:rsidR="00D253CB" w:rsidRPr="005F659F" w:rsidRDefault="00D253CB" w:rsidP="005F323B">
      <w:pPr>
        <w:pStyle w:val="FootnoteText"/>
        <w:numPr>
          <w:ilvl w:val="0"/>
          <w:numId w:val="16"/>
        </w:numPr>
        <w:ind w:left="180" w:hanging="180"/>
        <w:rPr>
          <w:rFonts w:ascii="Times New Roman" w:hAnsi="Times New Roman" w:cs="Times New Roman"/>
          <w:lang w:eastAsia="ko-KR"/>
        </w:rPr>
      </w:pPr>
      <w:r w:rsidRPr="005F659F">
        <w:rPr>
          <w:rFonts w:ascii="Times New Roman" w:hAnsi="Times New Roman" w:cs="Times New Roman"/>
        </w:rPr>
        <w:t>6</w:t>
      </w:r>
      <w:r w:rsidRPr="005F659F">
        <w:rPr>
          <w:rFonts w:ascii="Times New Roman" w:hAnsi="Times New Roman" w:cs="Times New Roman"/>
          <w:vertAlign w:val="superscript"/>
        </w:rPr>
        <w:t>th</w:t>
      </w:r>
      <w:r w:rsidRPr="005F659F">
        <w:rPr>
          <w:rFonts w:ascii="Times New Roman" w:hAnsi="Times New Roman" w:cs="Times New Roman"/>
        </w:rPr>
        <w:t xml:space="preserve"> management period: January 2020 - December 2020 for Fisheries licensed by the Ministry of Agriculture, Forestry and Fisheries, April 2020 - March 2021 for Other fisheries.</w:t>
      </w:r>
    </w:p>
    <w:p w14:paraId="27A885DC" w14:textId="2F89C259" w:rsidR="00A82F26" w:rsidRPr="005F659F" w:rsidRDefault="00A82F26" w:rsidP="005F323B">
      <w:pPr>
        <w:pStyle w:val="FootnoteText"/>
        <w:numPr>
          <w:ilvl w:val="0"/>
          <w:numId w:val="16"/>
        </w:numPr>
        <w:ind w:left="180" w:hanging="180"/>
        <w:rPr>
          <w:rFonts w:ascii="Times New Roman" w:hAnsi="Times New Roman" w:cs="Times New Roman"/>
          <w:lang w:eastAsia="ko-KR"/>
        </w:rPr>
      </w:pPr>
      <w:r w:rsidRPr="005F659F">
        <w:rPr>
          <w:rFonts w:ascii="Times New Roman" w:hAnsi="Times New Roman" w:cs="Times New Roman"/>
        </w:rPr>
        <w:t xml:space="preserve">2021 management period: January 2021 - December 2021 for Fisheries licensed by the Ministry of Agriculture, Forestry and Fisheries, April 2021 - March 2022 for Other fisheries. </w:t>
      </w:r>
    </w:p>
  </w:footnote>
  <w:footnote w:id="5">
    <w:p w14:paraId="6A9EF892" w14:textId="6C0DCAD5" w:rsidR="00725236" w:rsidRPr="005F659F" w:rsidRDefault="00725236" w:rsidP="00CC55E5">
      <w:pPr>
        <w:pStyle w:val="FootnoteText"/>
        <w:rPr>
          <w:rFonts w:ascii="Times New Roman" w:hAnsi="Times New Roman" w:cs="Times New Roman"/>
          <w:b/>
          <w:bCs/>
        </w:rPr>
      </w:pPr>
      <w:r w:rsidRPr="005F659F">
        <w:rPr>
          <w:rStyle w:val="FootnoteReference"/>
          <w:rFonts w:ascii="Times New Roman" w:hAnsi="Times New Roman" w:cs="Times New Roman"/>
          <w:b/>
          <w:bCs/>
        </w:rPr>
        <w:footnoteRef/>
      </w:r>
      <w:r w:rsidRPr="005F659F">
        <w:rPr>
          <w:rFonts w:ascii="Times New Roman" w:hAnsi="Times New Roman" w:cs="Times New Roman"/>
          <w:b/>
          <w:bCs/>
        </w:rPr>
        <w:t xml:space="preserve"> Catch limit is as follows.</w:t>
      </w:r>
    </w:p>
    <w:p w14:paraId="6773AB61" w14:textId="3DD5AD0B" w:rsidR="00725236" w:rsidRPr="005F659F" w:rsidRDefault="00725236" w:rsidP="00CC55E5">
      <w:pPr>
        <w:pStyle w:val="FootnoteText"/>
        <w:numPr>
          <w:ilvl w:val="0"/>
          <w:numId w:val="16"/>
        </w:numPr>
        <w:ind w:left="180" w:hanging="180"/>
        <w:rPr>
          <w:rFonts w:ascii="Times New Roman" w:hAnsi="Times New Roman" w:cs="Times New Roman"/>
          <w:lang w:eastAsia="ko-KR"/>
        </w:rPr>
      </w:pPr>
      <w:r w:rsidRPr="005F659F">
        <w:rPr>
          <w:rFonts w:ascii="Times New Roman" w:hAnsi="Times New Roman" w:cs="Times New Roman"/>
        </w:rPr>
        <w:t xml:space="preserve">2019 small fish: 4,007 tons - 250 tons (transfer from small fish to large fish) / large fish: 4,882 tons + 250 tons (transfer from small fish to large fish) </w:t>
      </w:r>
    </w:p>
    <w:p w14:paraId="3A4359BD" w14:textId="77777777" w:rsidR="00725236" w:rsidRPr="005F659F" w:rsidRDefault="00725236" w:rsidP="005F323B">
      <w:pPr>
        <w:pStyle w:val="FootnoteText"/>
        <w:numPr>
          <w:ilvl w:val="0"/>
          <w:numId w:val="16"/>
        </w:numPr>
        <w:ind w:left="180" w:hanging="180"/>
        <w:rPr>
          <w:rFonts w:ascii="Times New Roman" w:hAnsi="Times New Roman" w:cs="Times New Roman"/>
          <w:lang w:eastAsia="ko-KR"/>
        </w:rPr>
      </w:pPr>
      <w:r w:rsidRPr="005F659F">
        <w:rPr>
          <w:rFonts w:ascii="Times New Roman" w:hAnsi="Times New Roman" w:cs="Times New Roman"/>
        </w:rPr>
        <w:t xml:space="preserve">2020 small fish: 4,007 tons - 450 tons (transfer from small fish to large fish) + 681.1 tons (carry over from the previous management year) </w:t>
      </w:r>
    </w:p>
    <w:p w14:paraId="3064818C" w14:textId="272FBF0E" w:rsidR="00725236" w:rsidRPr="005F659F" w:rsidRDefault="00725236" w:rsidP="005F323B">
      <w:pPr>
        <w:pStyle w:val="FootnoteText"/>
        <w:ind w:left="540"/>
        <w:rPr>
          <w:rFonts w:ascii="Times New Roman" w:hAnsi="Times New Roman" w:cs="Times New Roman"/>
        </w:rPr>
      </w:pPr>
      <w:r w:rsidRPr="005F659F">
        <w:rPr>
          <w:rFonts w:ascii="Times New Roman" w:hAnsi="Times New Roman" w:cs="Times New Roman"/>
        </w:rPr>
        <w:t>large fish: 4,882 tons + 450 tons (transfer from small fish to large fish) + 527.5 tons (carry over from the previous management year) + 300 tons (transfer from Chinese Taipei)</w:t>
      </w:r>
    </w:p>
    <w:p w14:paraId="76336223" w14:textId="452A773D" w:rsidR="00725236" w:rsidRPr="005F659F" w:rsidRDefault="00725236" w:rsidP="009C73C4">
      <w:pPr>
        <w:pStyle w:val="FootnoteText"/>
        <w:numPr>
          <w:ilvl w:val="0"/>
          <w:numId w:val="16"/>
        </w:numPr>
        <w:ind w:left="180" w:hanging="180"/>
        <w:rPr>
          <w:rFonts w:ascii="Times New Roman" w:hAnsi="Times New Roman" w:cs="Times New Roman"/>
        </w:rPr>
      </w:pPr>
      <w:r w:rsidRPr="005F659F">
        <w:rPr>
          <w:rFonts w:ascii="Times New Roman" w:hAnsi="Times New Roman" w:cs="Times New Roman"/>
        </w:rPr>
        <w:t>2021 small fish: 4,007 tons - 450 tons (transfer from small fish to large fish) + 681.1 tons (carry over from the previous management year)</w:t>
      </w:r>
    </w:p>
    <w:p w14:paraId="1D86A82D" w14:textId="2DA3FC52" w:rsidR="00725236" w:rsidRPr="005F659F" w:rsidRDefault="00725236" w:rsidP="009C73C4">
      <w:pPr>
        <w:pStyle w:val="FootnoteText"/>
        <w:ind w:left="540"/>
        <w:rPr>
          <w:rFonts w:ascii="Times New Roman" w:hAnsi="Times New Roman" w:cs="Times New Roman"/>
        </w:rPr>
      </w:pPr>
      <w:r w:rsidRPr="005F659F">
        <w:rPr>
          <w:rFonts w:ascii="Times New Roman" w:hAnsi="Times New Roman" w:cs="Times New Roman"/>
        </w:rPr>
        <w:t>large fish: 4,882 tons + 450 tons (transfer from small fish to large fish) + 829.9 tons (carry over from the previous management year)</w:t>
      </w:r>
    </w:p>
  </w:footnote>
  <w:footnote w:id="6">
    <w:p w14:paraId="1D7E918F" w14:textId="77777777" w:rsidR="00826994" w:rsidRPr="00996BB5" w:rsidRDefault="00826994">
      <w:pPr>
        <w:pStyle w:val="FootnoteText"/>
        <w:rPr>
          <w:rFonts w:ascii="Times New Roman" w:hAnsi="Times New Roman" w:cs="Times New Roman"/>
        </w:rPr>
      </w:pPr>
      <w:r w:rsidRPr="003A35EA">
        <w:rPr>
          <w:rStyle w:val="FootnoteReference"/>
          <w:rFonts w:ascii="Times New Roman" w:hAnsi="Times New Roman" w:cs="Times New Roman"/>
        </w:rPr>
        <w:footnoteRef/>
      </w:r>
      <w:r w:rsidRPr="003A35EA">
        <w:rPr>
          <w:rFonts w:ascii="Times New Roman" w:hAnsi="Times New Roman" w:cs="Times New Roman"/>
        </w:rPr>
        <w:t xml:space="preserve"> </w:t>
      </w:r>
      <w:r w:rsidRPr="00996BB5">
        <w:rPr>
          <w:rFonts w:ascii="Times New Roman" w:hAnsi="Times New Roman" w:cs="Times New Roman"/>
        </w:rPr>
        <w:t>Pacific bluefin tuna catches are reported on longline logsheets for the American Samoa fishery, however the species may be misidentified.</w:t>
      </w:r>
    </w:p>
  </w:footnote>
  <w:footnote w:id="7">
    <w:p w14:paraId="25FF1959" w14:textId="13A2A297" w:rsidR="00826994" w:rsidRPr="00996BB5" w:rsidRDefault="00826994">
      <w:pPr>
        <w:pStyle w:val="FootnoteText"/>
        <w:rPr>
          <w:rFonts w:ascii="Times New Roman" w:hAnsi="Times New Roman" w:cs="Times New Roman"/>
          <w:lang w:val="en-PH"/>
        </w:rPr>
      </w:pPr>
      <w:r w:rsidRPr="00996BB5">
        <w:rPr>
          <w:rStyle w:val="FootnoteReference"/>
          <w:rFonts w:ascii="Times New Roman" w:hAnsi="Times New Roman" w:cs="Times New Roman"/>
        </w:rPr>
        <w:footnoteRef/>
      </w:r>
      <w:r w:rsidRPr="00996BB5">
        <w:rPr>
          <w:rFonts w:ascii="Times New Roman" w:hAnsi="Times New Roman" w:cs="Times New Roman"/>
        </w:rPr>
        <w:t xml:space="preserve"> </w:t>
      </w:r>
      <w:bookmarkStart w:id="225" w:name="_Hlk20756235"/>
      <w:r w:rsidRPr="00996BB5">
        <w:rPr>
          <w:rFonts w:ascii="Times New Roman" w:hAnsi="Times New Roman" w:cs="Times New Roman"/>
          <w:lang w:val="en-PH"/>
        </w:rPr>
        <w:t>These small catches are bycatch only. Vanuatu does not target PBF at all.</w:t>
      </w:r>
      <w:bookmarkEnd w:id="225"/>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D5429"/>
    <w:multiLevelType w:val="hybridMultilevel"/>
    <w:tmpl w:val="CC74FC4C"/>
    <w:lvl w:ilvl="0" w:tplc="880E1A96">
      <w:start w:val="1"/>
      <w:numFmt w:val="decimal"/>
      <w:lvlText w:val="(%1)"/>
      <w:lvlJc w:val="left"/>
      <w:pPr>
        <w:ind w:left="120" w:hanging="347"/>
      </w:pPr>
      <w:rPr>
        <w:rFonts w:ascii="Times New Roman" w:eastAsia="Times New Roman" w:hAnsi="Times New Roman" w:hint="default"/>
        <w:sz w:val="24"/>
        <w:szCs w:val="24"/>
      </w:rPr>
    </w:lvl>
    <w:lvl w:ilvl="1" w:tplc="69623F06">
      <w:start w:val="1"/>
      <w:numFmt w:val="bullet"/>
      <w:lvlText w:val="•"/>
      <w:lvlJc w:val="left"/>
      <w:pPr>
        <w:ind w:left="1068" w:hanging="347"/>
      </w:pPr>
      <w:rPr>
        <w:rFonts w:hint="default"/>
      </w:rPr>
    </w:lvl>
    <w:lvl w:ilvl="2" w:tplc="17A0A420">
      <w:start w:val="1"/>
      <w:numFmt w:val="bullet"/>
      <w:lvlText w:val="•"/>
      <w:lvlJc w:val="left"/>
      <w:pPr>
        <w:ind w:left="2016" w:hanging="347"/>
      </w:pPr>
      <w:rPr>
        <w:rFonts w:hint="default"/>
      </w:rPr>
    </w:lvl>
    <w:lvl w:ilvl="3" w:tplc="CD70F37C">
      <w:start w:val="1"/>
      <w:numFmt w:val="bullet"/>
      <w:lvlText w:val="•"/>
      <w:lvlJc w:val="left"/>
      <w:pPr>
        <w:ind w:left="2964" w:hanging="347"/>
      </w:pPr>
      <w:rPr>
        <w:rFonts w:hint="default"/>
      </w:rPr>
    </w:lvl>
    <w:lvl w:ilvl="4" w:tplc="7C36BCE8">
      <w:start w:val="1"/>
      <w:numFmt w:val="bullet"/>
      <w:lvlText w:val="•"/>
      <w:lvlJc w:val="left"/>
      <w:pPr>
        <w:ind w:left="3912" w:hanging="347"/>
      </w:pPr>
      <w:rPr>
        <w:rFonts w:hint="default"/>
      </w:rPr>
    </w:lvl>
    <w:lvl w:ilvl="5" w:tplc="C482350A">
      <w:start w:val="1"/>
      <w:numFmt w:val="bullet"/>
      <w:lvlText w:val="•"/>
      <w:lvlJc w:val="left"/>
      <w:pPr>
        <w:ind w:left="4860" w:hanging="347"/>
      </w:pPr>
      <w:rPr>
        <w:rFonts w:hint="default"/>
      </w:rPr>
    </w:lvl>
    <w:lvl w:ilvl="6" w:tplc="1B46B90C">
      <w:start w:val="1"/>
      <w:numFmt w:val="bullet"/>
      <w:lvlText w:val="•"/>
      <w:lvlJc w:val="left"/>
      <w:pPr>
        <w:ind w:left="5808" w:hanging="347"/>
      </w:pPr>
      <w:rPr>
        <w:rFonts w:hint="default"/>
      </w:rPr>
    </w:lvl>
    <w:lvl w:ilvl="7" w:tplc="7366A784">
      <w:start w:val="1"/>
      <w:numFmt w:val="bullet"/>
      <w:lvlText w:val="•"/>
      <w:lvlJc w:val="left"/>
      <w:pPr>
        <w:ind w:left="6756" w:hanging="347"/>
      </w:pPr>
      <w:rPr>
        <w:rFonts w:hint="default"/>
      </w:rPr>
    </w:lvl>
    <w:lvl w:ilvl="8" w:tplc="0600AA8C">
      <w:start w:val="1"/>
      <w:numFmt w:val="bullet"/>
      <w:lvlText w:val="•"/>
      <w:lvlJc w:val="left"/>
      <w:pPr>
        <w:ind w:left="7704" w:hanging="347"/>
      </w:pPr>
      <w:rPr>
        <w:rFonts w:hint="default"/>
      </w:rPr>
    </w:lvl>
  </w:abstractNum>
  <w:abstractNum w:abstractNumId="1" w15:restartNumberingAfterBreak="0">
    <w:nsid w:val="24C55D6F"/>
    <w:multiLevelType w:val="hybridMultilevel"/>
    <w:tmpl w:val="42E82098"/>
    <w:lvl w:ilvl="0" w:tplc="968E6702">
      <w:start w:val="1"/>
      <w:numFmt w:val="decimal"/>
      <w:lvlText w:val="%1."/>
      <w:lvlJc w:val="left"/>
      <w:pPr>
        <w:ind w:left="460" w:hanging="36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 w15:restartNumberingAfterBreak="0">
    <w:nsid w:val="28EC1AD1"/>
    <w:multiLevelType w:val="hybridMultilevel"/>
    <w:tmpl w:val="DFF6981C"/>
    <w:lvl w:ilvl="0" w:tplc="0EA8A650">
      <w:start w:val="1"/>
      <w:numFmt w:val="decimal"/>
      <w:lvlText w:val="%1."/>
      <w:lvlJc w:val="left"/>
      <w:pPr>
        <w:ind w:left="120" w:hanging="364"/>
      </w:pPr>
      <w:rPr>
        <w:rFonts w:ascii="Times New Roman" w:eastAsia="Times New Roman" w:hAnsi="Times New Roman" w:hint="default"/>
        <w:sz w:val="24"/>
        <w:szCs w:val="24"/>
      </w:rPr>
    </w:lvl>
    <w:lvl w:ilvl="1" w:tplc="F4E4879E">
      <w:start w:val="1"/>
      <w:numFmt w:val="lowerLetter"/>
      <w:lvlText w:val="%2."/>
      <w:lvlJc w:val="left"/>
      <w:pPr>
        <w:ind w:left="1200" w:hanging="360"/>
      </w:pPr>
      <w:rPr>
        <w:rFonts w:ascii="Times New Roman" w:eastAsia="Times New Roman" w:hAnsi="Times New Roman" w:hint="default"/>
        <w:sz w:val="24"/>
        <w:szCs w:val="24"/>
      </w:rPr>
    </w:lvl>
    <w:lvl w:ilvl="2" w:tplc="285E0CBE">
      <w:start w:val="1"/>
      <w:numFmt w:val="bullet"/>
      <w:lvlText w:val="•"/>
      <w:lvlJc w:val="left"/>
      <w:pPr>
        <w:ind w:left="2133" w:hanging="360"/>
      </w:pPr>
      <w:rPr>
        <w:rFonts w:hint="default"/>
      </w:rPr>
    </w:lvl>
    <w:lvl w:ilvl="3" w:tplc="4FC249F6">
      <w:start w:val="1"/>
      <w:numFmt w:val="bullet"/>
      <w:lvlText w:val="•"/>
      <w:lvlJc w:val="left"/>
      <w:pPr>
        <w:ind w:left="3066" w:hanging="360"/>
      </w:pPr>
      <w:rPr>
        <w:rFonts w:hint="default"/>
      </w:rPr>
    </w:lvl>
    <w:lvl w:ilvl="4" w:tplc="D086195E">
      <w:start w:val="1"/>
      <w:numFmt w:val="bullet"/>
      <w:lvlText w:val="•"/>
      <w:lvlJc w:val="left"/>
      <w:pPr>
        <w:ind w:left="4000" w:hanging="360"/>
      </w:pPr>
      <w:rPr>
        <w:rFonts w:hint="default"/>
      </w:rPr>
    </w:lvl>
    <w:lvl w:ilvl="5" w:tplc="961294C0">
      <w:start w:val="1"/>
      <w:numFmt w:val="bullet"/>
      <w:lvlText w:val="•"/>
      <w:lvlJc w:val="left"/>
      <w:pPr>
        <w:ind w:left="4933" w:hanging="360"/>
      </w:pPr>
      <w:rPr>
        <w:rFonts w:hint="default"/>
      </w:rPr>
    </w:lvl>
    <w:lvl w:ilvl="6" w:tplc="290CFE3E">
      <w:start w:val="1"/>
      <w:numFmt w:val="bullet"/>
      <w:lvlText w:val="•"/>
      <w:lvlJc w:val="left"/>
      <w:pPr>
        <w:ind w:left="5866" w:hanging="360"/>
      </w:pPr>
      <w:rPr>
        <w:rFonts w:hint="default"/>
      </w:rPr>
    </w:lvl>
    <w:lvl w:ilvl="7" w:tplc="3F54D784">
      <w:start w:val="1"/>
      <w:numFmt w:val="bullet"/>
      <w:lvlText w:val="•"/>
      <w:lvlJc w:val="left"/>
      <w:pPr>
        <w:ind w:left="6800" w:hanging="360"/>
      </w:pPr>
      <w:rPr>
        <w:rFonts w:hint="default"/>
      </w:rPr>
    </w:lvl>
    <w:lvl w:ilvl="8" w:tplc="A60C9FB6">
      <w:start w:val="1"/>
      <w:numFmt w:val="bullet"/>
      <w:lvlText w:val="•"/>
      <w:lvlJc w:val="left"/>
      <w:pPr>
        <w:ind w:left="7733" w:hanging="360"/>
      </w:pPr>
      <w:rPr>
        <w:rFonts w:hint="default"/>
      </w:rPr>
    </w:lvl>
  </w:abstractNum>
  <w:abstractNum w:abstractNumId="3" w15:restartNumberingAfterBreak="0">
    <w:nsid w:val="2B2D2602"/>
    <w:multiLevelType w:val="hybridMultilevel"/>
    <w:tmpl w:val="E26E1D5A"/>
    <w:lvl w:ilvl="0" w:tplc="A77E0E8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A40BC"/>
    <w:multiLevelType w:val="hybridMultilevel"/>
    <w:tmpl w:val="48541B76"/>
    <w:lvl w:ilvl="0" w:tplc="3D8A46A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1874F07"/>
    <w:multiLevelType w:val="hybridMultilevel"/>
    <w:tmpl w:val="BEC05F34"/>
    <w:lvl w:ilvl="0" w:tplc="42AE8FC6">
      <w:start w:val="5"/>
      <w:numFmt w:val="decimal"/>
      <w:lvlText w:val="%1."/>
      <w:lvlJc w:val="left"/>
      <w:pPr>
        <w:ind w:left="1720" w:hanging="305"/>
      </w:pPr>
      <w:rPr>
        <w:rFonts w:hint="default"/>
        <w:spacing w:val="-30"/>
        <w:w w:val="99"/>
        <w:sz w:val="22"/>
        <w:szCs w:val="24"/>
        <w:lang w:val="en-US" w:eastAsia="en-US" w:bidi="en-US"/>
      </w:rPr>
    </w:lvl>
    <w:lvl w:ilvl="1" w:tplc="86F83EAE">
      <w:start w:val="1"/>
      <w:numFmt w:val="decimal"/>
      <w:lvlText w:val="(%2)"/>
      <w:lvlJc w:val="left"/>
      <w:pPr>
        <w:ind w:left="199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3006" w:hanging="449"/>
      </w:pPr>
      <w:rPr>
        <w:rFonts w:hint="default"/>
        <w:lang w:val="en-US" w:eastAsia="en-US" w:bidi="en-US"/>
      </w:rPr>
    </w:lvl>
    <w:lvl w:ilvl="3" w:tplc="319446B6">
      <w:numFmt w:val="bullet"/>
      <w:lvlText w:val="•"/>
      <w:lvlJc w:val="left"/>
      <w:pPr>
        <w:ind w:left="4013" w:hanging="449"/>
      </w:pPr>
      <w:rPr>
        <w:rFonts w:hint="default"/>
        <w:lang w:val="en-US" w:eastAsia="en-US" w:bidi="en-US"/>
      </w:rPr>
    </w:lvl>
    <w:lvl w:ilvl="4" w:tplc="11BEF644">
      <w:numFmt w:val="bullet"/>
      <w:lvlText w:val="•"/>
      <w:lvlJc w:val="left"/>
      <w:pPr>
        <w:ind w:left="5020" w:hanging="449"/>
      </w:pPr>
      <w:rPr>
        <w:rFonts w:hint="default"/>
        <w:lang w:val="en-US" w:eastAsia="en-US" w:bidi="en-US"/>
      </w:rPr>
    </w:lvl>
    <w:lvl w:ilvl="5" w:tplc="2B9085DE">
      <w:numFmt w:val="bullet"/>
      <w:lvlText w:val="•"/>
      <w:lvlJc w:val="left"/>
      <w:pPr>
        <w:ind w:left="6026" w:hanging="449"/>
      </w:pPr>
      <w:rPr>
        <w:rFonts w:hint="default"/>
        <w:lang w:val="en-US" w:eastAsia="en-US" w:bidi="en-US"/>
      </w:rPr>
    </w:lvl>
    <w:lvl w:ilvl="6" w:tplc="0B889E6A">
      <w:numFmt w:val="bullet"/>
      <w:lvlText w:val="•"/>
      <w:lvlJc w:val="left"/>
      <w:pPr>
        <w:ind w:left="7033" w:hanging="449"/>
      </w:pPr>
      <w:rPr>
        <w:rFonts w:hint="default"/>
        <w:lang w:val="en-US" w:eastAsia="en-US" w:bidi="en-US"/>
      </w:rPr>
    </w:lvl>
    <w:lvl w:ilvl="7" w:tplc="CDF235D2">
      <w:numFmt w:val="bullet"/>
      <w:lvlText w:val="•"/>
      <w:lvlJc w:val="left"/>
      <w:pPr>
        <w:ind w:left="8040" w:hanging="449"/>
      </w:pPr>
      <w:rPr>
        <w:rFonts w:hint="default"/>
        <w:lang w:val="en-US" w:eastAsia="en-US" w:bidi="en-US"/>
      </w:rPr>
    </w:lvl>
    <w:lvl w:ilvl="8" w:tplc="3C4ED0DC">
      <w:numFmt w:val="bullet"/>
      <w:lvlText w:val="•"/>
      <w:lvlJc w:val="left"/>
      <w:pPr>
        <w:ind w:left="9046" w:hanging="449"/>
      </w:pPr>
      <w:rPr>
        <w:rFonts w:hint="default"/>
        <w:lang w:val="en-US" w:eastAsia="en-US" w:bidi="en-US"/>
      </w:rPr>
    </w:lvl>
  </w:abstractNum>
  <w:abstractNum w:abstractNumId="6" w15:restartNumberingAfterBreak="0">
    <w:nsid w:val="33592DD7"/>
    <w:multiLevelType w:val="hybridMultilevel"/>
    <w:tmpl w:val="B8287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1076B5"/>
    <w:multiLevelType w:val="hybridMultilevel"/>
    <w:tmpl w:val="92B2588C"/>
    <w:lvl w:ilvl="0" w:tplc="D5943910">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D74CC2"/>
    <w:multiLevelType w:val="hybridMultilevel"/>
    <w:tmpl w:val="2F6000B4"/>
    <w:lvl w:ilvl="0" w:tplc="B92074B2">
      <w:start w:val="1"/>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9" w15:restartNumberingAfterBreak="0">
    <w:nsid w:val="4D0913ED"/>
    <w:multiLevelType w:val="hybridMultilevel"/>
    <w:tmpl w:val="5EC4D7C2"/>
    <w:lvl w:ilvl="0" w:tplc="5EF8DE70">
      <w:start w:val="1"/>
      <w:numFmt w:val="decimal"/>
      <w:lvlText w:val="%1)"/>
      <w:lvlJc w:val="left"/>
      <w:pPr>
        <w:ind w:left="1080" w:hanging="360"/>
      </w:pPr>
      <w:rPr>
        <w:rFonts w:hint="default"/>
        <w:b w:val="0"/>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FAE1B7C"/>
    <w:multiLevelType w:val="hybridMultilevel"/>
    <w:tmpl w:val="97869B36"/>
    <w:lvl w:ilvl="0" w:tplc="C9462BE6">
      <w:start w:val="8"/>
      <w:numFmt w:val="decimal"/>
      <w:lvlText w:val="%1."/>
      <w:lvlJc w:val="left"/>
      <w:pPr>
        <w:ind w:left="1080" w:hanging="360"/>
      </w:pPr>
      <w:rPr>
        <w:rFonts w:ascii="Calibri" w:hAnsi="Calibri" w:cs="Calibri" w:hint="default"/>
        <w:i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116238"/>
    <w:multiLevelType w:val="hybridMultilevel"/>
    <w:tmpl w:val="C6A661D8"/>
    <w:lvl w:ilvl="0" w:tplc="03B0DEBA">
      <w:start w:val="2"/>
      <w:numFmt w:val="decimal"/>
      <w:lvlText w:val="%1."/>
      <w:lvlJc w:val="left"/>
      <w:pPr>
        <w:ind w:left="460" w:hanging="360"/>
      </w:pPr>
      <w:rPr>
        <w:rFonts w:hint="default"/>
      </w:rPr>
    </w:lvl>
    <w:lvl w:ilvl="1" w:tplc="356CC9D2">
      <w:start w:val="1"/>
      <w:numFmt w:val="decimal"/>
      <w:lvlText w:val="(%2)"/>
      <w:lvlJc w:val="left"/>
      <w:pPr>
        <w:ind w:left="1375" w:hanging="555"/>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2" w15:restartNumberingAfterBreak="0">
    <w:nsid w:val="65A12DB0"/>
    <w:multiLevelType w:val="hybridMultilevel"/>
    <w:tmpl w:val="EBB2C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4456CD"/>
    <w:multiLevelType w:val="multilevel"/>
    <w:tmpl w:val="7B644F8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4" w15:restartNumberingAfterBreak="0">
    <w:nsid w:val="6FAE4564"/>
    <w:multiLevelType w:val="hybridMultilevel"/>
    <w:tmpl w:val="ABDC8E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5" w15:restartNumberingAfterBreak="0">
    <w:nsid w:val="6FE85CA1"/>
    <w:multiLevelType w:val="hybridMultilevel"/>
    <w:tmpl w:val="08CCE1B0"/>
    <w:lvl w:ilvl="0" w:tplc="7B284636">
      <w:start w:val="1"/>
      <w:numFmt w:val="low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71633C72"/>
    <w:multiLevelType w:val="hybridMultilevel"/>
    <w:tmpl w:val="C644909A"/>
    <w:lvl w:ilvl="0" w:tplc="79B478A4">
      <w:start w:val="11"/>
      <w:numFmt w:val="bullet"/>
      <w:lvlText w:val="-"/>
      <w:lvlJc w:val="left"/>
      <w:pPr>
        <w:ind w:left="405" w:hanging="360"/>
      </w:pPr>
      <w:rPr>
        <w:rFonts w:ascii="Calibri" w:eastAsiaTheme="minorEastAsia" w:hAnsi="Calibri" w:cs="Calibri" w:hint="default"/>
        <w:sz w:val="23"/>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733D3F97"/>
    <w:multiLevelType w:val="hybridMultilevel"/>
    <w:tmpl w:val="A22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4977927">
    <w:abstractNumId w:val="12"/>
  </w:num>
  <w:num w:numId="2" w16cid:durableId="51974280">
    <w:abstractNumId w:val="3"/>
  </w:num>
  <w:num w:numId="3" w16cid:durableId="737285641">
    <w:abstractNumId w:val="0"/>
  </w:num>
  <w:num w:numId="4" w16cid:durableId="1041051160">
    <w:abstractNumId w:val="2"/>
  </w:num>
  <w:num w:numId="5" w16cid:durableId="1444880113">
    <w:abstractNumId w:val="7"/>
  </w:num>
  <w:num w:numId="6" w16cid:durableId="1146820830">
    <w:abstractNumId w:val="6"/>
  </w:num>
  <w:num w:numId="7" w16cid:durableId="464272966">
    <w:abstractNumId w:val="17"/>
  </w:num>
  <w:num w:numId="8" w16cid:durableId="1221286514">
    <w:abstractNumId w:val="13"/>
  </w:num>
  <w:num w:numId="9" w16cid:durableId="1018313545">
    <w:abstractNumId w:val="11"/>
  </w:num>
  <w:num w:numId="10" w16cid:durableId="1729720057">
    <w:abstractNumId w:val="1"/>
  </w:num>
  <w:num w:numId="11" w16cid:durableId="312683270">
    <w:abstractNumId w:val="4"/>
  </w:num>
  <w:num w:numId="12" w16cid:durableId="1980449930">
    <w:abstractNumId w:val="15"/>
  </w:num>
  <w:num w:numId="13" w16cid:durableId="1746680200">
    <w:abstractNumId w:val="9"/>
  </w:num>
  <w:num w:numId="14" w16cid:durableId="192036216">
    <w:abstractNumId w:val="8"/>
  </w:num>
  <w:num w:numId="15" w16cid:durableId="687217123">
    <w:abstractNumId w:val="14"/>
  </w:num>
  <w:num w:numId="16" w16cid:durableId="1300114231">
    <w:abstractNumId w:val="16"/>
  </w:num>
  <w:num w:numId="17" w16cid:durableId="2057268558">
    <w:abstractNumId w:val="5"/>
  </w:num>
  <w:num w:numId="18" w16cid:durableId="146507426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702"/>
    <w:rsid w:val="000023E5"/>
    <w:rsid w:val="000167C3"/>
    <w:rsid w:val="00026956"/>
    <w:rsid w:val="00056FC6"/>
    <w:rsid w:val="000677AF"/>
    <w:rsid w:val="000737D4"/>
    <w:rsid w:val="00083712"/>
    <w:rsid w:val="00086DF9"/>
    <w:rsid w:val="00096085"/>
    <w:rsid w:val="000A326E"/>
    <w:rsid w:val="000A412B"/>
    <w:rsid w:val="000B7361"/>
    <w:rsid w:val="000C1675"/>
    <w:rsid w:val="000C4195"/>
    <w:rsid w:val="000C466A"/>
    <w:rsid w:val="000D0AE1"/>
    <w:rsid w:val="000D1612"/>
    <w:rsid w:val="000D326C"/>
    <w:rsid w:val="000E193A"/>
    <w:rsid w:val="000E3C73"/>
    <w:rsid w:val="000E498A"/>
    <w:rsid w:val="000E621D"/>
    <w:rsid w:val="000F2FA1"/>
    <w:rsid w:val="00124E6D"/>
    <w:rsid w:val="001264C5"/>
    <w:rsid w:val="00130A7B"/>
    <w:rsid w:val="00142194"/>
    <w:rsid w:val="00155DA2"/>
    <w:rsid w:val="001576E2"/>
    <w:rsid w:val="001818F1"/>
    <w:rsid w:val="00185536"/>
    <w:rsid w:val="001A6756"/>
    <w:rsid w:val="001B105E"/>
    <w:rsid w:val="001C2445"/>
    <w:rsid w:val="001C274F"/>
    <w:rsid w:val="001D12FE"/>
    <w:rsid w:val="001D1E3D"/>
    <w:rsid w:val="001E2C70"/>
    <w:rsid w:val="00206BA7"/>
    <w:rsid w:val="00211D3C"/>
    <w:rsid w:val="00222A1E"/>
    <w:rsid w:val="002233E1"/>
    <w:rsid w:val="00232501"/>
    <w:rsid w:val="0024645C"/>
    <w:rsid w:val="00257668"/>
    <w:rsid w:val="00281142"/>
    <w:rsid w:val="00283638"/>
    <w:rsid w:val="002933B4"/>
    <w:rsid w:val="00293F31"/>
    <w:rsid w:val="002A036F"/>
    <w:rsid w:val="002A7A6C"/>
    <w:rsid w:val="002B075F"/>
    <w:rsid w:val="002B12BE"/>
    <w:rsid w:val="002B53D5"/>
    <w:rsid w:val="002C1832"/>
    <w:rsid w:val="002C5C99"/>
    <w:rsid w:val="002D1253"/>
    <w:rsid w:val="002D1A97"/>
    <w:rsid w:val="002D47D5"/>
    <w:rsid w:val="002E332A"/>
    <w:rsid w:val="002F3BD1"/>
    <w:rsid w:val="00311197"/>
    <w:rsid w:val="00315952"/>
    <w:rsid w:val="003423F4"/>
    <w:rsid w:val="00342FD1"/>
    <w:rsid w:val="00352B87"/>
    <w:rsid w:val="003703B2"/>
    <w:rsid w:val="00371CA1"/>
    <w:rsid w:val="003720C8"/>
    <w:rsid w:val="00373F76"/>
    <w:rsid w:val="0037628E"/>
    <w:rsid w:val="00382B12"/>
    <w:rsid w:val="00383F12"/>
    <w:rsid w:val="0038426E"/>
    <w:rsid w:val="003A26FF"/>
    <w:rsid w:val="003A2F06"/>
    <w:rsid w:val="003A35EA"/>
    <w:rsid w:val="003A458C"/>
    <w:rsid w:val="003B21AF"/>
    <w:rsid w:val="003B3D66"/>
    <w:rsid w:val="003B737B"/>
    <w:rsid w:val="003C2164"/>
    <w:rsid w:val="003C6FAD"/>
    <w:rsid w:val="003D2958"/>
    <w:rsid w:val="003F02AC"/>
    <w:rsid w:val="003F0749"/>
    <w:rsid w:val="00401D0A"/>
    <w:rsid w:val="00402808"/>
    <w:rsid w:val="00421049"/>
    <w:rsid w:val="004436B2"/>
    <w:rsid w:val="0045205B"/>
    <w:rsid w:val="00455769"/>
    <w:rsid w:val="00457A5F"/>
    <w:rsid w:val="00466B9D"/>
    <w:rsid w:val="00474C16"/>
    <w:rsid w:val="004A31F9"/>
    <w:rsid w:val="004A5F8D"/>
    <w:rsid w:val="004D593D"/>
    <w:rsid w:val="004E4213"/>
    <w:rsid w:val="004E552A"/>
    <w:rsid w:val="004F3931"/>
    <w:rsid w:val="00502CD5"/>
    <w:rsid w:val="005055BF"/>
    <w:rsid w:val="00505A2E"/>
    <w:rsid w:val="0050643F"/>
    <w:rsid w:val="00514F73"/>
    <w:rsid w:val="00515F79"/>
    <w:rsid w:val="005262EE"/>
    <w:rsid w:val="005307DE"/>
    <w:rsid w:val="00532511"/>
    <w:rsid w:val="005329FD"/>
    <w:rsid w:val="005528EE"/>
    <w:rsid w:val="005612DA"/>
    <w:rsid w:val="00562185"/>
    <w:rsid w:val="005810C0"/>
    <w:rsid w:val="00594BF1"/>
    <w:rsid w:val="005963E0"/>
    <w:rsid w:val="005A0E6F"/>
    <w:rsid w:val="005A54F9"/>
    <w:rsid w:val="005A64B8"/>
    <w:rsid w:val="005B12D3"/>
    <w:rsid w:val="005B4048"/>
    <w:rsid w:val="005B5BED"/>
    <w:rsid w:val="005C1480"/>
    <w:rsid w:val="005C1F7A"/>
    <w:rsid w:val="005C6318"/>
    <w:rsid w:val="005D00D0"/>
    <w:rsid w:val="005D46F4"/>
    <w:rsid w:val="005E1738"/>
    <w:rsid w:val="005F323B"/>
    <w:rsid w:val="005F659F"/>
    <w:rsid w:val="00602821"/>
    <w:rsid w:val="006044E2"/>
    <w:rsid w:val="00610125"/>
    <w:rsid w:val="00611322"/>
    <w:rsid w:val="00614C3A"/>
    <w:rsid w:val="0062756C"/>
    <w:rsid w:val="006356C3"/>
    <w:rsid w:val="00653EDC"/>
    <w:rsid w:val="00662AAC"/>
    <w:rsid w:val="006865B9"/>
    <w:rsid w:val="006904BB"/>
    <w:rsid w:val="0069183D"/>
    <w:rsid w:val="006B550D"/>
    <w:rsid w:val="006C2745"/>
    <w:rsid w:val="006C5F9A"/>
    <w:rsid w:val="00700E3A"/>
    <w:rsid w:val="00701602"/>
    <w:rsid w:val="00703534"/>
    <w:rsid w:val="0070632C"/>
    <w:rsid w:val="00706817"/>
    <w:rsid w:val="007135A5"/>
    <w:rsid w:val="00715FF9"/>
    <w:rsid w:val="00721082"/>
    <w:rsid w:val="00725236"/>
    <w:rsid w:val="00737E91"/>
    <w:rsid w:val="007448C9"/>
    <w:rsid w:val="00747782"/>
    <w:rsid w:val="00762345"/>
    <w:rsid w:val="007663BF"/>
    <w:rsid w:val="00767875"/>
    <w:rsid w:val="00770B3E"/>
    <w:rsid w:val="00771864"/>
    <w:rsid w:val="007776D3"/>
    <w:rsid w:val="0078308C"/>
    <w:rsid w:val="00783BE2"/>
    <w:rsid w:val="00790E2A"/>
    <w:rsid w:val="007A4335"/>
    <w:rsid w:val="007B01C8"/>
    <w:rsid w:val="007B2C15"/>
    <w:rsid w:val="007C1900"/>
    <w:rsid w:val="007C79F9"/>
    <w:rsid w:val="007D5242"/>
    <w:rsid w:val="007D5BB4"/>
    <w:rsid w:val="007D6548"/>
    <w:rsid w:val="007F6BA4"/>
    <w:rsid w:val="00804DA4"/>
    <w:rsid w:val="00824B60"/>
    <w:rsid w:val="00826994"/>
    <w:rsid w:val="00826ED2"/>
    <w:rsid w:val="0083046A"/>
    <w:rsid w:val="008410F5"/>
    <w:rsid w:val="00841B8D"/>
    <w:rsid w:val="008635E2"/>
    <w:rsid w:val="00882702"/>
    <w:rsid w:val="00892878"/>
    <w:rsid w:val="00897B04"/>
    <w:rsid w:val="008A4275"/>
    <w:rsid w:val="008C507E"/>
    <w:rsid w:val="008D3B3E"/>
    <w:rsid w:val="008D4924"/>
    <w:rsid w:val="008F5B38"/>
    <w:rsid w:val="00905D5B"/>
    <w:rsid w:val="00935DF2"/>
    <w:rsid w:val="0097251D"/>
    <w:rsid w:val="0097274B"/>
    <w:rsid w:val="00972C59"/>
    <w:rsid w:val="00990AD7"/>
    <w:rsid w:val="00990E97"/>
    <w:rsid w:val="0099415E"/>
    <w:rsid w:val="00996BB5"/>
    <w:rsid w:val="009A165B"/>
    <w:rsid w:val="009A174A"/>
    <w:rsid w:val="009A3F40"/>
    <w:rsid w:val="009B6A14"/>
    <w:rsid w:val="009C73C4"/>
    <w:rsid w:val="009D2393"/>
    <w:rsid w:val="009D282C"/>
    <w:rsid w:val="009D6EFE"/>
    <w:rsid w:val="009F0231"/>
    <w:rsid w:val="009F36E8"/>
    <w:rsid w:val="009F4431"/>
    <w:rsid w:val="00A07B90"/>
    <w:rsid w:val="00A13C73"/>
    <w:rsid w:val="00A153A6"/>
    <w:rsid w:val="00A3232E"/>
    <w:rsid w:val="00A4278B"/>
    <w:rsid w:val="00A54259"/>
    <w:rsid w:val="00A54BFB"/>
    <w:rsid w:val="00A820C7"/>
    <w:rsid w:val="00A82F26"/>
    <w:rsid w:val="00AA720B"/>
    <w:rsid w:val="00AA7C4A"/>
    <w:rsid w:val="00AB0583"/>
    <w:rsid w:val="00AB0710"/>
    <w:rsid w:val="00AB538A"/>
    <w:rsid w:val="00AC7296"/>
    <w:rsid w:val="00AD4517"/>
    <w:rsid w:val="00B029AE"/>
    <w:rsid w:val="00B1630F"/>
    <w:rsid w:val="00B2142D"/>
    <w:rsid w:val="00B21E90"/>
    <w:rsid w:val="00B57F0A"/>
    <w:rsid w:val="00B65EDF"/>
    <w:rsid w:val="00B73B18"/>
    <w:rsid w:val="00B758F8"/>
    <w:rsid w:val="00B76D83"/>
    <w:rsid w:val="00B82FED"/>
    <w:rsid w:val="00BA08A0"/>
    <w:rsid w:val="00BA5884"/>
    <w:rsid w:val="00BB482A"/>
    <w:rsid w:val="00BC42A3"/>
    <w:rsid w:val="00BC468A"/>
    <w:rsid w:val="00BD4768"/>
    <w:rsid w:val="00BD7344"/>
    <w:rsid w:val="00BF2393"/>
    <w:rsid w:val="00C00E60"/>
    <w:rsid w:val="00C06A2C"/>
    <w:rsid w:val="00C10B65"/>
    <w:rsid w:val="00C24562"/>
    <w:rsid w:val="00C26CF8"/>
    <w:rsid w:val="00C34325"/>
    <w:rsid w:val="00C36DBC"/>
    <w:rsid w:val="00C559F3"/>
    <w:rsid w:val="00C5763C"/>
    <w:rsid w:val="00C6069A"/>
    <w:rsid w:val="00C62C7D"/>
    <w:rsid w:val="00C663A3"/>
    <w:rsid w:val="00C752BF"/>
    <w:rsid w:val="00C776FD"/>
    <w:rsid w:val="00C77F94"/>
    <w:rsid w:val="00C920F9"/>
    <w:rsid w:val="00CA06F0"/>
    <w:rsid w:val="00CA0B6A"/>
    <w:rsid w:val="00CC4662"/>
    <w:rsid w:val="00CC4E00"/>
    <w:rsid w:val="00CC55E5"/>
    <w:rsid w:val="00CD748D"/>
    <w:rsid w:val="00CE5078"/>
    <w:rsid w:val="00D13931"/>
    <w:rsid w:val="00D253CB"/>
    <w:rsid w:val="00D30454"/>
    <w:rsid w:val="00D30D38"/>
    <w:rsid w:val="00D31627"/>
    <w:rsid w:val="00D37D81"/>
    <w:rsid w:val="00D46188"/>
    <w:rsid w:val="00D536AA"/>
    <w:rsid w:val="00D53F0E"/>
    <w:rsid w:val="00D7032A"/>
    <w:rsid w:val="00D80943"/>
    <w:rsid w:val="00D90A10"/>
    <w:rsid w:val="00DA0106"/>
    <w:rsid w:val="00DA085C"/>
    <w:rsid w:val="00DA702D"/>
    <w:rsid w:val="00DC72AD"/>
    <w:rsid w:val="00DE41EA"/>
    <w:rsid w:val="00DE5331"/>
    <w:rsid w:val="00DE6C9B"/>
    <w:rsid w:val="00DF155C"/>
    <w:rsid w:val="00E04C7F"/>
    <w:rsid w:val="00E315FB"/>
    <w:rsid w:val="00E47F0B"/>
    <w:rsid w:val="00E554AE"/>
    <w:rsid w:val="00E57160"/>
    <w:rsid w:val="00E80AF6"/>
    <w:rsid w:val="00E9431E"/>
    <w:rsid w:val="00E95BDB"/>
    <w:rsid w:val="00EA4B61"/>
    <w:rsid w:val="00EB0B60"/>
    <w:rsid w:val="00EB28B6"/>
    <w:rsid w:val="00EB4829"/>
    <w:rsid w:val="00EB64C9"/>
    <w:rsid w:val="00EC681D"/>
    <w:rsid w:val="00ED14F5"/>
    <w:rsid w:val="00EF04C2"/>
    <w:rsid w:val="00EF1043"/>
    <w:rsid w:val="00EF5A3A"/>
    <w:rsid w:val="00F01340"/>
    <w:rsid w:val="00F045C9"/>
    <w:rsid w:val="00F04663"/>
    <w:rsid w:val="00F10CC6"/>
    <w:rsid w:val="00F17021"/>
    <w:rsid w:val="00F225AC"/>
    <w:rsid w:val="00F23D78"/>
    <w:rsid w:val="00F41C19"/>
    <w:rsid w:val="00F47629"/>
    <w:rsid w:val="00F5173E"/>
    <w:rsid w:val="00F53AA4"/>
    <w:rsid w:val="00F73FA8"/>
    <w:rsid w:val="00F853F2"/>
    <w:rsid w:val="00FB6197"/>
    <w:rsid w:val="00FE2E00"/>
    <w:rsid w:val="00FE4A84"/>
    <w:rsid w:val="00FE64BD"/>
    <w:rsid w:val="00FF449B"/>
  </w:rsids>
  <m:mathPr>
    <m:mathFont m:val="Cambria Math"/>
    <m:brkBin m:val="before"/>
    <m:brkBinSub m:val="--"/>
    <m:smallFrac m:val="0"/>
    <m:dispDef/>
    <m:lMargin m:val="0"/>
    <m:rMargin m:val="0"/>
    <m:defJc m:val="centerGroup"/>
    <m:wrapIndent m:val="1440"/>
    <m:intLim m:val="subSup"/>
    <m:naryLim m:val="undOvr"/>
  </m:mathPr>
  <w:themeFontLang w:val="en-US" w:eastAsia="ko-KR"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54FE94"/>
  <w15:docId w15:val="{5FE30D8C-FB13-4603-969E-F1373B16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4829"/>
    <w:pPr>
      <w:keepNext/>
      <w:numPr>
        <w:numId w:val="8"/>
      </w:numPr>
      <w:spacing w:before="240" w:after="60" w:line="240" w:lineRule="auto"/>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EB4829"/>
    <w:pPr>
      <w:keepNext/>
      <w:numPr>
        <w:ilvl w:val="1"/>
        <w:numId w:val="8"/>
      </w:numPr>
      <w:spacing w:before="240" w:after="60" w:line="240" w:lineRule="auto"/>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EB4829"/>
    <w:pPr>
      <w:keepNext/>
      <w:numPr>
        <w:ilvl w:val="2"/>
        <w:numId w:val="8"/>
      </w:numPr>
      <w:spacing w:before="240" w:after="60" w:line="240" w:lineRule="auto"/>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EB4829"/>
    <w:pPr>
      <w:keepNext/>
      <w:numPr>
        <w:ilvl w:val="3"/>
        <w:numId w:val="8"/>
      </w:numPr>
      <w:spacing w:before="240" w:after="60" w:line="240" w:lineRule="auto"/>
      <w:outlineLvl w:val="3"/>
    </w:pPr>
    <w:rPr>
      <w:b/>
      <w:bCs/>
      <w:sz w:val="28"/>
      <w:szCs w:val="28"/>
    </w:rPr>
  </w:style>
  <w:style w:type="paragraph" w:styleId="Heading5">
    <w:name w:val="heading 5"/>
    <w:basedOn w:val="Normal"/>
    <w:next w:val="Normal"/>
    <w:link w:val="Heading5Char"/>
    <w:uiPriority w:val="9"/>
    <w:semiHidden/>
    <w:unhideWhenUsed/>
    <w:qFormat/>
    <w:rsid w:val="00EB4829"/>
    <w:pPr>
      <w:numPr>
        <w:ilvl w:val="4"/>
        <w:numId w:val="8"/>
      </w:numPr>
      <w:spacing w:before="240" w:after="60" w:line="240" w:lineRule="auto"/>
      <w:outlineLvl w:val="4"/>
    </w:pPr>
    <w:rPr>
      <w:b/>
      <w:bCs/>
      <w:i/>
      <w:iCs/>
      <w:sz w:val="26"/>
      <w:szCs w:val="26"/>
    </w:rPr>
  </w:style>
  <w:style w:type="paragraph" w:styleId="Heading6">
    <w:name w:val="heading 6"/>
    <w:basedOn w:val="Normal"/>
    <w:next w:val="Normal"/>
    <w:link w:val="Heading6Char"/>
    <w:qFormat/>
    <w:rsid w:val="00EB4829"/>
    <w:pPr>
      <w:numPr>
        <w:ilvl w:val="5"/>
        <w:numId w:val="8"/>
      </w:numPr>
      <w:spacing w:before="240" w:after="60" w:line="240" w:lineRule="auto"/>
      <w:outlineLvl w:val="5"/>
    </w:pPr>
    <w:rPr>
      <w:rFonts w:ascii="Times New Roman" w:eastAsia="Batang" w:hAnsi="Times New Roman" w:cs="Times New Roman"/>
      <w:b/>
      <w:bCs/>
    </w:rPr>
  </w:style>
  <w:style w:type="paragraph" w:styleId="Heading7">
    <w:name w:val="heading 7"/>
    <w:basedOn w:val="Normal"/>
    <w:next w:val="Normal"/>
    <w:link w:val="Heading7Char"/>
    <w:uiPriority w:val="9"/>
    <w:semiHidden/>
    <w:unhideWhenUsed/>
    <w:qFormat/>
    <w:rsid w:val="00EB4829"/>
    <w:pPr>
      <w:numPr>
        <w:ilvl w:val="6"/>
        <w:numId w:val="8"/>
      </w:numPr>
      <w:spacing w:before="240" w:after="60" w:line="240" w:lineRule="auto"/>
      <w:outlineLvl w:val="6"/>
    </w:pPr>
    <w:rPr>
      <w:sz w:val="24"/>
      <w:szCs w:val="24"/>
    </w:rPr>
  </w:style>
  <w:style w:type="paragraph" w:styleId="Heading8">
    <w:name w:val="heading 8"/>
    <w:basedOn w:val="Normal"/>
    <w:next w:val="Normal"/>
    <w:link w:val="Heading8Char"/>
    <w:uiPriority w:val="9"/>
    <w:semiHidden/>
    <w:unhideWhenUsed/>
    <w:qFormat/>
    <w:rsid w:val="00EB4829"/>
    <w:pPr>
      <w:numPr>
        <w:ilvl w:val="7"/>
        <w:numId w:val="8"/>
      </w:numPr>
      <w:spacing w:before="240" w:after="60" w:line="240" w:lineRule="auto"/>
      <w:outlineLvl w:val="7"/>
    </w:pPr>
    <w:rPr>
      <w:i/>
      <w:iCs/>
      <w:sz w:val="24"/>
      <w:szCs w:val="24"/>
    </w:rPr>
  </w:style>
  <w:style w:type="paragraph" w:styleId="Heading9">
    <w:name w:val="heading 9"/>
    <w:basedOn w:val="Normal"/>
    <w:next w:val="Normal"/>
    <w:link w:val="Heading9Char"/>
    <w:uiPriority w:val="9"/>
    <w:semiHidden/>
    <w:unhideWhenUsed/>
    <w:qFormat/>
    <w:rsid w:val="00EB4829"/>
    <w:pPr>
      <w:numPr>
        <w:ilvl w:val="8"/>
        <w:numId w:val="8"/>
      </w:numPr>
      <w:spacing w:before="240" w:after="60" w:line="240" w:lineRule="auto"/>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27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433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A4335"/>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686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B9"/>
  </w:style>
  <w:style w:type="paragraph" w:styleId="Footer">
    <w:name w:val="footer"/>
    <w:basedOn w:val="Normal"/>
    <w:link w:val="FooterChar"/>
    <w:uiPriority w:val="99"/>
    <w:unhideWhenUsed/>
    <w:rsid w:val="00686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B9"/>
  </w:style>
  <w:style w:type="paragraph" w:customStyle="1" w:styleId="Default">
    <w:name w:val="Default"/>
    <w:rsid w:val="00D90A10"/>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D90A10"/>
    <w:pPr>
      <w:spacing w:after="0" w:line="240" w:lineRule="auto"/>
    </w:pPr>
    <w:rPr>
      <w:sz w:val="20"/>
      <w:szCs w:val="20"/>
    </w:rPr>
  </w:style>
  <w:style w:type="character" w:customStyle="1" w:styleId="FootnoteTextChar">
    <w:name w:val="Footnote Text Char"/>
    <w:basedOn w:val="DefaultParagraphFont"/>
    <w:link w:val="FootnoteText"/>
    <w:uiPriority w:val="99"/>
    <w:rsid w:val="00D90A10"/>
    <w:rPr>
      <w:sz w:val="20"/>
      <w:szCs w:val="20"/>
    </w:rPr>
  </w:style>
  <w:style w:type="character" w:styleId="FootnoteReference">
    <w:name w:val="footnote reference"/>
    <w:basedOn w:val="DefaultParagraphFont"/>
    <w:uiPriority w:val="99"/>
    <w:semiHidden/>
    <w:unhideWhenUsed/>
    <w:rsid w:val="00D90A10"/>
    <w:rPr>
      <w:vertAlign w:val="superscript"/>
    </w:rPr>
  </w:style>
  <w:style w:type="paragraph" w:styleId="BodyText">
    <w:name w:val="Body Text"/>
    <w:basedOn w:val="Normal"/>
    <w:link w:val="BodyTextChar"/>
    <w:rsid w:val="001A6756"/>
    <w:pPr>
      <w:spacing w:after="0" w:line="240" w:lineRule="auto"/>
      <w:ind w:left="1440" w:hanging="1440"/>
      <w:jc w:val="center"/>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1A6756"/>
    <w:rPr>
      <w:rFonts w:ascii="Times New Roman" w:eastAsia="Batang" w:hAnsi="Times New Roman" w:cs="Times New Roman"/>
      <w:sz w:val="24"/>
      <w:szCs w:val="24"/>
      <w:lang w:val="en-GB"/>
    </w:rPr>
  </w:style>
  <w:style w:type="paragraph" w:styleId="ListParagraph">
    <w:name w:val="List Paragraph"/>
    <w:basedOn w:val="Normal"/>
    <w:uiPriority w:val="34"/>
    <w:qFormat/>
    <w:rsid w:val="003703B2"/>
    <w:pPr>
      <w:ind w:left="720"/>
      <w:contextualSpacing/>
    </w:pPr>
  </w:style>
  <w:style w:type="character" w:customStyle="1" w:styleId="Heading1Char">
    <w:name w:val="Heading 1 Char"/>
    <w:basedOn w:val="DefaultParagraphFont"/>
    <w:link w:val="Heading1"/>
    <w:uiPriority w:val="9"/>
    <w:rsid w:val="00EB482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EB482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B482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B4829"/>
    <w:rPr>
      <w:b/>
      <w:bCs/>
      <w:sz w:val="28"/>
      <w:szCs w:val="28"/>
    </w:rPr>
  </w:style>
  <w:style w:type="character" w:customStyle="1" w:styleId="Heading5Char">
    <w:name w:val="Heading 5 Char"/>
    <w:basedOn w:val="DefaultParagraphFont"/>
    <w:link w:val="Heading5"/>
    <w:uiPriority w:val="9"/>
    <w:semiHidden/>
    <w:rsid w:val="00EB4829"/>
    <w:rPr>
      <w:b/>
      <w:bCs/>
      <w:i/>
      <w:iCs/>
      <w:sz w:val="26"/>
      <w:szCs w:val="26"/>
    </w:rPr>
  </w:style>
  <w:style w:type="character" w:customStyle="1" w:styleId="Heading6Char">
    <w:name w:val="Heading 6 Char"/>
    <w:basedOn w:val="DefaultParagraphFont"/>
    <w:link w:val="Heading6"/>
    <w:rsid w:val="00EB4829"/>
    <w:rPr>
      <w:rFonts w:ascii="Times New Roman" w:eastAsia="Batang" w:hAnsi="Times New Roman" w:cs="Times New Roman"/>
      <w:b/>
      <w:bCs/>
    </w:rPr>
  </w:style>
  <w:style w:type="character" w:customStyle="1" w:styleId="Heading7Char">
    <w:name w:val="Heading 7 Char"/>
    <w:basedOn w:val="DefaultParagraphFont"/>
    <w:link w:val="Heading7"/>
    <w:uiPriority w:val="9"/>
    <w:semiHidden/>
    <w:rsid w:val="00EB4829"/>
    <w:rPr>
      <w:sz w:val="24"/>
      <w:szCs w:val="24"/>
    </w:rPr>
  </w:style>
  <w:style w:type="character" w:customStyle="1" w:styleId="Heading8Char">
    <w:name w:val="Heading 8 Char"/>
    <w:basedOn w:val="DefaultParagraphFont"/>
    <w:link w:val="Heading8"/>
    <w:uiPriority w:val="9"/>
    <w:semiHidden/>
    <w:rsid w:val="00EB4829"/>
    <w:rPr>
      <w:i/>
      <w:iCs/>
      <w:sz w:val="24"/>
      <w:szCs w:val="24"/>
    </w:rPr>
  </w:style>
  <w:style w:type="character" w:customStyle="1" w:styleId="Heading9Char">
    <w:name w:val="Heading 9 Char"/>
    <w:basedOn w:val="DefaultParagraphFont"/>
    <w:link w:val="Heading9"/>
    <w:uiPriority w:val="9"/>
    <w:semiHidden/>
    <w:rsid w:val="00EB4829"/>
    <w:rPr>
      <w:rFonts w:asciiTheme="majorHAnsi" w:eastAsiaTheme="majorEastAsia" w:hAnsiTheme="majorHAnsi" w:cstheme="majorBidi"/>
    </w:rPr>
  </w:style>
  <w:style w:type="paragraph" w:styleId="Revision">
    <w:name w:val="Revision"/>
    <w:hidden/>
    <w:uiPriority w:val="99"/>
    <w:semiHidden/>
    <w:rsid w:val="00610125"/>
    <w:pPr>
      <w:spacing w:after="0" w:line="240" w:lineRule="auto"/>
    </w:pPr>
  </w:style>
  <w:style w:type="character" w:styleId="Hyperlink">
    <w:name w:val="Hyperlink"/>
    <w:basedOn w:val="DefaultParagraphFont"/>
    <w:uiPriority w:val="99"/>
    <w:unhideWhenUsed/>
    <w:rsid w:val="005307DE"/>
    <w:rPr>
      <w:color w:val="0563C1" w:themeColor="hyperlink"/>
      <w:u w:val="single"/>
    </w:rPr>
  </w:style>
  <w:style w:type="character" w:styleId="UnresolvedMention">
    <w:name w:val="Unresolved Mention"/>
    <w:basedOn w:val="DefaultParagraphFont"/>
    <w:uiPriority w:val="99"/>
    <w:semiHidden/>
    <w:unhideWhenUsed/>
    <w:rsid w:val="00530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394508">
      <w:bodyDiv w:val="1"/>
      <w:marLeft w:val="0"/>
      <w:marRight w:val="0"/>
      <w:marTop w:val="0"/>
      <w:marBottom w:val="0"/>
      <w:divBdr>
        <w:top w:val="none" w:sz="0" w:space="0" w:color="auto"/>
        <w:left w:val="none" w:sz="0" w:space="0" w:color="auto"/>
        <w:bottom w:val="none" w:sz="0" w:space="0" w:color="auto"/>
        <w:right w:val="none" w:sz="0" w:space="0" w:color="auto"/>
      </w:divBdr>
    </w:div>
    <w:div w:id="959072591">
      <w:bodyDiv w:val="1"/>
      <w:marLeft w:val="0"/>
      <w:marRight w:val="0"/>
      <w:marTop w:val="0"/>
      <w:marBottom w:val="0"/>
      <w:divBdr>
        <w:top w:val="none" w:sz="0" w:space="0" w:color="auto"/>
        <w:left w:val="none" w:sz="0" w:space="0" w:color="auto"/>
        <w:bottom w:val="none" w:sz="0" w:space="0" w:color="auto"/>
        <w:right w:val="none" w:sz="0" w:space="0" w:color="auto"/>
      </w:divBdr>
      <w:divsChild>
        <w:div w:id="453715139">
          <w:marLeft w:val="0"/>
          <w:marRight w:val="0"/>
          <w:marTop w:val="0"/>
          <w:marBottom w:val="0"/>
          <w:divBdr>
            <w:top w:val="none" w:sz="0" w:space="0" w:color="auto"/>
            <w:left w:val="none" w:sz="0" w:space="0" w:color="auto"/>
            <w:bottom w:val="none" w:sz="0" w:space="0" w:color="auto"/>
            <w:right w:val="none" w:sz="0" w:space="0" w:color="auto"/>
          </w:divBdr>
        </w:div>
      </w:divsChild>
    </w:div>
    <w:div w:id="102151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etings.wcpfc.int/meetings/jwg-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D9FEA-E07C-474C-9496-B85FE03C5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4973</Characters>
  <Application>Microsoft Office Word</Application>
  <DocSecurity>0</DocSecurity>
  <Lines>1243</Lines>
  <Paragraphs>882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NOAA Fisheries PIRO</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TG</dc:creator>
  <cp:lastModifiedBy>SungKwon Soh</cp:lastModifiedBy>
  <cp:revision>3</cp:revision>
  <cp:lastPrinted>2024-07-04T07:44:00Z</cp:lastPrinted>
  <dcterms:created xsi:type="dcterms:W3CDTF">2024-07-05T06:48:00Z</dcterms:created>
  <dcterms:modified xsi:type="dcterms:W3CDTF">2024-07-05T11:50:00Z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05cc2878656f3763e9301a0a1361d65333ba947b9442ac89865e29114f5ecedf</vt:lpwstr>
  </property>
</Properties>
</file>